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3F34466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0" w:author="Autor">
        <w:r w:rsidR="00EE1AD1">
          <w:rPr>
            <w:rFonts w:ascii="Verdana" w:hAnsi="Verdana"/>
            <w:sz w:val="20"/>
            <w:szCs w:val="20"/>
            <w:lang w:val="sk-SK" w:eastAsia="cs-CZ"/>
          </w:rPr>
          <w:t>12</w:t>
        </w:r>
      </w:ins>
      <w:del w:id="1" w:author="Autor">
        <w:r w:rsidR="00D6792F"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2" w:author="Autor">
        <w:r w:rsidR="00EE1AD1">
          <w:rPr>
            <w:rFonts w:ascii="Verdana" w:hAnsi="Verdana"/>
            <w:sz w:val="20"/>
            <w:szCs w:val="20"/>
            <w:lang w:val="sk-SK" w:eastAsia="cs-CZ"/>
          </w:rPr>
          <w:t>05</w:t>
        </w:r>
      </w:ins>
      <w:del w:id="3" w:author="Autor">
        <w:r w:rsidR="00D6792F"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w:t>
      </w:r>
      <w:ins w:id="4" w:author="Autor">
        <w:r w:rsidR="00EE1AD1">
          <w:rPr>
            <w:rFonts w:ascii="Verdana" w:hAnsi="Verdana"/>
            <w:sz w:val="20"/>
            <w:szCs w:val="20"/>
            <w:lang w:val="sk-SK" w:eastAsia="cs-CZ"/>
          </w:rPr>
          <w:t>17</w:t>
        </w:r>
      </w:ins>
      <w:del w:id="5" w:author="Autor">
        <w:r w:rsidR="008C3FAB" w:rsidRPr="008C3FAB" w:rsidDel="00EE1AD1">
          <w:rPr>
            <w:rFonts w:ascii="Verdana" w:hAnsi="Verdana"/>
            <w:sz w:val="20"/>
            <w:szCs w:val="20"/>
            <w:lang w:val="sk-SK" w:eastAsia="cs-CZ"/>
          </w:rPr>
          <w:delText>16</w:delText>
        </w:r>
      </w:del>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1E6257D8"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6" w:author="Autor">
        <w:r w:rsidR="00EE1AD1">
          <w:rPr>
            <w:rFonts w:ascii="Verdana" w:hAnsi="Verdana"/>
            <w:sz w:val="20"/>
            <w:szCs w:val="20"/>
            <w:lang w:val="sk-SK" w:eastAsia="cs-CZ"/>
          </w:rPr>
          <w:t>12</w:t>
        </w:r>
      </w:ins>
      <w:del w:id="7" w:author="Autor">
        <w:r w:rsidR="00D6792F"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8" w:author="Autor">
        <w:r w:rsidR="00EE1AD1">
          <w:rPr>
            <w:rFonts w:ascii="Verdana" w:hAnsi="Verdana"/>
            <w:sz w:val="20"/>
            <w:szCs w:val="20"/>
            <w:lang w:val="sk-SK" w:eastAsia="cs-CZ"/>
          </w:rPr>
          <w:t>05</w:t>
        </w:r>
      </w:ins>
      <w:del w:id="9" w:author="Autor">
        <w:r w:rsidR="00D6792F"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10" w:author="Autor">
        <w:r w:rsidR="00EE1AD1">
          <w:rPr>
            <w:rFonts w:ascii="Verdana" w:hAnsi="Verdana"/>
            <w:sz w:val="20"/>
            <w:szCs w:val="20"/>
            <w:lang w:val="sk-SK" w:eastAsia="cs-CZ"/>
          </w:rPr>
          <w:t>7</w:t>
        </w:r>
      </w:ins>
      <w:del w:id="11" w:author="Autor">
        <w:r w:rsidR="008C3FAB" w:rsidRPr="008C3FAB" w:rsidDel="00EE1AD1">
          <w:rPr>
            <w:rFonts w:ascii="Verdana" w:hAnsi="Verdana"/>
            <w:sz w:val="20"/>
            <w:szCs w:val="20"/>
            <w:lang w:val="sk-SK" w:eastAsia="cs-CZ"/>
          </w:rPr>
          <w:delText>6</w:delText>
        </w:r>
      </w:del>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5604D6F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12" w:author="Autor">
        <w:r w:rsidR="00EE1AD1">
          <w:rPr>
            <w:rFonts w:ascii="Verdana" w:hAnsi="Verdana"/>
            <w:sz w:val="20"/>
            <w:szCs w:val="20"/>
            <w:lang w:val="sk-SK" w:eastAsia="cs-CZ"/>
          </w:rPr>
          <w:t>12</w:t>
        </w:r>
      </w:ins>
      <w:del w:id="13" w:author="Autor">
        <w:r w:rsidR="00D6792F"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14" w:author="Autor">
        <w:r w:rsidR="00EE1AD1">
          <w:rPr>
            <w:rFonts w:ascii="Verdana" w:hAnsi="Verdana"/>
            <w:sz w:val="20"/>
            <w:szCs w:val="20"/>
            <w:lang w:val="sk-SK" w:eastAsia="cs-CZ"/>
          </w:rPr>
          <w:t>05</w:t>
        </w:r>
      </w:ins>
      <w:del w:id="15" w:author="Autor">
        <w:r w:rsidR="00D6792F"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16" w:author="Autor">
        <w:r w:rsidR="00EE1AD1">
          <w:rPr>
            <w:rFonts w:ascii="Verdana" w:hAnsi="Verdana"/>
            <w:sz w:val="20"/>
            <w:szCs w:val="20"/>
            <w:lang w:val="sk-SK" w:eastAsia="cs-CZ"/>
          </w:rPr>
          <w:t>7</w:t>
        </w:r>
      </w:ins>
      <w:del w:id="17" w:author="Autor">
        <w:r w:rsidR="008C3FAB" w:rsidRPr="008C3FAB" w:rsidDel="00EE1AD1">
          <w:rPr>
            <w:rFonts w:ascii="Verdana" w:hAnsi="Verdana"/>
            <w:sz w:val="20"/>
            <w:szCs w:val="20"/>
            <w:lang w:val="sk-SK" w:eastAsia="cs-CZ"/>
          </w:rPr>
          <w:delText>6</w:delText>
        </w:r>
      </w:del>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0ADFC05D"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ins w:id="18" w:author="Autor">
        <w:r w:rsidR="00EE1AD1">
          <w:rPr>
            <w:rFonts w:ascii="Verdana" w:hAnsi="Verdana"/>
            <w:sz w:val="20"/>
            <w:szCs w:val="20"/>
            <w:lang w:val="sk-SK" w:eastAsia="cs-CZ"/>
          </w:rPr>
          <w:t>3.0</w:t>
        </w:r>
      </w:ins>
      <w:del w:id="19" w:author="Autor">
        <w:r w:rsidDel="00EE1AD1">
          <w:rPr>
            <w:rFonts w:ascii="Verdana" w:hAnsi="Verdana"/>
            <w:sz w:val="20"/>
            <w:szCs w:val="20"/>
            <w:lang w:val="sk-SK" w:eastAsia="cs-CZ"/>
          </w:rPr>
          <w:delText>2.</w:delText>
        </w:r>
        <w:r w:rsidR="00173FA5" w:rsidDel="00EE1AD1">
          <w:rPr>
            <w:rFonts w:ascii="Verdana" w:hAnsi="Verdana"/>
            <w:sz w:val="20"/>
            <w:szCs w:val="20"/>
            <w:lang w:val="sk-SK" w:eastAsia="cs-CZ"/>
          </w:rPr>
          <w:delText>3</w:delText>
        </w:r>
      </w:del>
      <w:r>
        <w:rPr>
          <w:rFonts w:ascii="Verdana" w:hAnsi="Verdana"/>
          <w:sz w:val="20"/>
          <w:szCs w:val="20"/>
          <w:lang w:val="sk-SK" w:eastAsia="cs-CZ"/>
        </w:rPr>
        <w:t xml:space="preserve">; platnosť od: </w:t>
      </w:r>
      <w:ins w:id="20" w:author="Autor">
        <w:r w:rsidR="00EE1AD1">
          <w:rPr>
            <w:rFonts w:ascii="Verdana" w:hAnsi="Verdana"/>
            <w:sz w:val="20"/>
            <w:szCs w:val="20"/>
            <w:lang w:val="sk-SK" w:eastAsia="cs-CZ"/>
          </w:rPr>
          <w:t>12</w:t>
        </w:r>
      </w:ins>
      <w:del w:id="21" w:author="Autor">
        <w:r w:rsidR="00173FA5"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22" w:author="Autor">
        <w:r w:rsidR="00EE1AD1">
          <w:rPr>
            <w:rFonts w:ascii="Verdana" w:hAnsi="Verdana"/>
            <w:sz w:val="20"/>
            <w:szCs w:val="20"/>
            <w:lang w:val="sk-SK" w:eastAsia="cs-CZ"/>
          </w:rPr>
          <w:t>05</w:t>
        </w:r>
      </w:ins>
      <w:del w:id="23" w:author="Autor">
        <w:r w:rsidR="00173FA5"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24" w:author="Autor">
        <w:r w:rsidR="00EE1AD1">
          <w:rPr>
            <w:rFonts w:ascii="Verdana" w:hAnsi="Verdana"/>
            <w:sz w:val="20"/>
            <w:szCs w:val="20"/>
            <w:lang w:val="sk-SK" w:eastAsia="cs-CZ"/>
          </w:rPr>
          <w:t>7</w:t>
        </w:r>
      </w:ins>
      <w:del w:id="25" w:author="Autor">
        <w:r w:rsidR="008C3FAB" w:rsidRPr="008C3FAB" w:rsidDel="00EE1AD1">
          <w:rPr>
            <w:rFonts w:ascii="Verdana" w:hAnsi="Verdana"/>
            <w:sz w:val="20"/>
            <w:szCs w:val="20"/>
            <w:lang w:val="sk-SK" w:eastAsia="cs-CZ"/>
          </w:rPr>
          <w:delText>6</w:delText>
        </w:r>
      </w:del>
      <w:r>
        <w:rPr>
          <w:rFonts w:ascii="Verdana" w:hAnsi="Verdana"/>
          <w:sz w:val="20"/>
          <w:szCs w:val="20"/>
          <w:lang w:val="sk-SK" w:eastAsia="cs-CZ"/>
        </w:rPr>
        <w:t xml:space="preserve">, účinnosť od: </w:t>
      </w:r>
      <w:ins w:id="26" w:author="Autor">
        <w:r w:rsidR="00EE1AD1">
          <w:rPr>
            <w:rFonts w:ascii="Verdana" w:hAnsi="Verdana"/>
            <w:sz w:val="20"/>
            <w:szCs w:val="20"/>
            <w:lang w:val="sk-SK" w:eastAsia="cs-CZ"/>
          </w:rPr>
          <w:t>12</w:t>
        </w:r>
      </w:ins>
      <w:del w:id="27" w:author="Autor">
        <w:r w:rsidR="0064206B"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28" w:author="Autor">
        <w:r w:rsidR="00EE1AD1">
          <w:rPr>
            <w:rFonts w:ascii="Verdana" w:hAnsi="Verdana"/>
            <w:sz w:val="20"/>
            <w:szCs w:val="20"/>
            <w:lang w:val="sk-SK" w:eastAsia="cs-CZ"/>
          </w:rPr>
          <w:t>05</w:t>
        </w:r>
      </w:ins>
      <w:del w:id="29" w:author="Autor">
        <w:r w:rsidR="0064206B"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30" w:author="Autor">
        <w:r w:rsidR="00EE1AD1">
          <w:rPr>
            <w:rFonts w:ascii="Verdana" w:hAnsi="Verdana"/>
            <w:sz w:val="20"/>
            <w:szCs w:val="20"/>
            <w:lang w:val="sk-SK" w:eastAsia="cs-CZ"/>
          </w:rPr>
          <w:t>7</w:t>
        </w:r>
      </w:ins>
      <w:del w:id="31" w:author="Autor">
        <w:r w:rsidR="008C3FAB" w:rsidRPr="008C3FAB" w:rsidDel="00EE1AD1">
          <w:rPr>
            <w:rFonts w:ascii="Verdana" w:hAnsi="Verdana"/>
            <w:sz w:val="20"/>
            <w:szCs w:val="20"/>
            <w:lang w:val="sk-SK" w:eastAsia="cs-CZ"/>
          </w:rPr>
          <w:delText>6</w:delText>
        </w:r>
      </w:del>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bookmarkStart w:id="32" w:name="_GoBack"/>
      <w:bookmarkEnd w:id="32"/>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33" w:name="_Toc440375085"/>
      <w:r w:rsidRPr="0017594C">
        <w:rPr>
          <w:lang w:val="sk-SK"/>
        </w:rPr>
        <w:lastRenderedPageBreak/>
        <w:t>Obsah</w:t>
      </w:r>
      <w:bookmarkEnd w:id="33"/>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F267C9">
          <w:rPr>
            <w:noProof/>
            <w:webHidden/>
          </w:rPr>
          <w:t>3</w:t>
        </w:r>
        <w:r w:rsidR="00561FA9">
          <w:rPr>
            <w:noProof/>
            <w:webHidden/>
          </w:rPr>
          <w:fldChar w:fldCharType="end"/>
        </w:r>
      </w:hyperlink>
    </w:p>
    <w:p w14:paraId="454A1652" w14:textId="77777777" w:rsidR="00561FA9" w:rsidRDefault="00BA14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6472E11"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33BF19B1"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5497B22"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F267C9">
          <w:rPr>
            <w:noProof/>
            <w:webHidden/>
          </w:rPr>
          <w:t>6</w:t>
        </w:r>
        <w:r w:rsidR="00561FA9">
          <w:rPr>
            <w:noProof/>
            <w:webHidden/>
          </w:rPr>
          <w:fldChar w:fldCharType="end"/>
        </w:r>
      </w:hyperlink>
    </w:p>
    <w:p w14:paraId="2F05AD68" w14:textId="77777777" w:rsidR="00561FA9" w:rsidRDefault="00BA14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07DA3165"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8A5B586"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6831BA9B"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6D0BFD9" w14:textId="77777777" w:rsidR="00561FA9" w:rsidRDefault="00BA14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15CC51F"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7F02EF34"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E9F9FE5" w14:textId="4449E2E6"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F267C9">
          <w:rPr>
            <w:noProof/>
            <w:webHidden/>
          </w:rPr>
          <w:t>13</w:t>
        </w:r>
        <w:r w:rsidR="00561FA9">
          <w:rPr>
            <w:noProof/>
            <w:webHidden/>
          </w:rPr>
          <w:fldChar w:fldCharType="end"/>
        </w:r>
      </w:hyperlink>
    </w:p>
    <w:p w14:paraId="3CC5CD5D"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F267C9">
          <w:rPr>
            <w:noProof/>
            <w:webHidden/>
          </w:rPr>
          <w:t>14</w:t>
        </w:r>
        <w:r w:rsidR="00561FA9">
          <w:rPr>
            <w:noProof/>
            <w:webHidden/>
          </w:rPr>
          <w:fldChar w:fldCharType="end"/>
        </w:r>
      </w:hyperlink>
    </w:p>
    <w:p w14:paraId="0B6432F8"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E0400D4" w14:textId="787B198A"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AA0895A"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F267C9">
          <w:rPr>
            <w:noProof/>
            <w:webHidden/>
          </w:rPr>
          <w:t>17</w:t>
        </w:r>
        <w:r w:rsidR="00561FA9">
          <w:rPr>
            <w:noProof/>
            <w:webHidden/>
          </w:rPr>
          <w:fldChar w:fldCharType="end"/>
        </w:r>
      </w:hyperlink>
    </w:p>
    <w:p w14:paraId="1BC20E59"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F267C9">
          <w:rPr>
            <w:noProof/>
            <w:webHidden/>
          </w:rPr>
          <w:t>18</w:t>
        </w:r>
        <w:r w:rsidR="00561FA9">
          <w:rPr>
            <w:noProof/>
            <w:webHidden/>
          </w:rPr>
          <w:fldChar w:fldCharType="end"/>
        </w:r>
      </w:hyperlink>
    </w:p>
    <w:p w14:paraId="7EAD3F33" w14:textId="77777777" w:rsidR="00561FA9" w:rsidRDefault="00BA14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75E83AF"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FEEA9AA"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F267C9">
          <w:rPr>
            <w:noProof/>
            <w:webHidden/>
          </w:rPr>
          <w:t>20</w:t>
        </w:r>
        <w:r w:rsidR="00561FA9">
          <w:rPr>
            <w:noProof/>
            <w:webHidden/>
          </w:rPr>
          <w:fldChar w:fldCharType="end"/>
        </w:r>
      </w:hyperlink>
    </w:p>
    <w:p w14:paraId="61EFB779" w14:textId="77777777" w:rsidR="00561FA9" w:rsidRDefault="00BA14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445E7932" w14:textId="77777777" w:rsidR="00561FA9" w:rsidRDefault="00BA14E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775C3DA4" w14:textId="77777777" w:rsidR="00561FA9" w:rsidRDefault="00BA14E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F267C9">
          <w:rPr>
            <w:noProof/>
            <w:webHidden/>
          </w:rPr>
          <w:t>22</w:t>
        </w:r>
        <w:r w:rsidR="00561FA9">
          <w:rPr>
            <w:noProof/>
            <w:webHidden/>
          </w:rPr>
          <w:fldChar w:fldCharType="end"/>
        </w:r>
      </w:hyperlink>
    </w:p>
    <w:p w14:paraId="28B5AB8C" w14:textId="77777777" w:rsidR="00561FA9" w:rsidRDefault="00BA14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F267C9">
          <w:rPr>
            <w:noProof/>
            <w:webHidden/>
          </w:rPr>
          <w:t>25</w:t>
        </w:r>
        <w:r w:rsidR="00561FA9">
          <w:rPr>
            <w:noProof/>
            <w:webHidden/>
          </w:rPr>
          <w:fldChar w:fldCharType="end"/>
        </w:r>
      </w:hyperlink>
    </w:p>
    <w:p w14:paraId="5C82F426" w14:textId="77777777" w:rsidR="00561FA9" w:rsidRDefault="00BA14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F267C9">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34" w:name="_Toc440375086"/>
      <w:r w:rsidR="0015128C" w:rsidRPr="0017594C">
        <w:rPr>
          <w:lang w:val="sk-SK"/>
        </w:rPr>
        <w:t>Úvod</w:t>
      </w:r>
      <w:bookmarkEnd w:id="34"/>
    </w:p>
    <w:p w14:paraId="01291AEB" w14:textId="77777777" w:rsidR="0015128C" w:rsidRPr="00B519B4" w:rsidRDefault="00425889" w:rsidP="00B72620">
      <w:pPr>
        <w:pStyle w:val="Nadpis2"/>
        <w:jc w:val="both"/>
        <w:rPr>
          <w:lang w:val="sk-SK"/>
        </w:rPr>
      </w:pPr>
      <w:bookmarkStart w:id="35" w:name="_Toc440375087"/>
      <w:r w:rsidRPr="0017594C">
        <w:rPr>
          <w:lang w:val="sk-SK"/>
        </w:rPr>
        <w:t>Cieľ prí</w:t>
      </w:r>
      <w:r w:rsidR="0015128C" w:rsidRPr="00B519B4">
        <w:rPr>
          <w:lang w:val="sk-SK"/>
        </w:rPr>
        <w:t>ručky</w:t>
      </w:r>
      <w:bookmarkEnd w:id="3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6" w:name="_Toc440375088"/>
      <w:r w:rsidRPr="0017594C">
        <w:rPr>
          <w:lang w:val="sk-SK"/>
        </w:rPr>
        <w:t>Zoznam použitých skratiek</w:t>
      </w:r>
      <w:bookmarkEnd w:id="3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37" w:name="_Toc440375089"/>
      <w:r w:rsidRPr="0017594C">
        <w:rPr>
          <w:lang w:val="sk-SK"/>
        </w:rPr>
        <w:t>Definícia pojmov</w:t>
      </w:r>
      <w:bookmarkEnd w:id="3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 xml:space="preserve">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8562C0">
        <w:rPr>
          <w:rFonts w:cs="Arial"/>
          <w:color w:val="000000"/>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1"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38" w:name="_Toc440375090"/>
      <w:r w:rsidRPr="0017594C">
        <w:rPr>
          <w:lang w:val="sk-SK"/>
        </w:rPr>
        <w:lastRenderedPageBreak/>
        <w:t>Schvaľovanie žiadostí o</w:t>
      </w:r>
      <w:r w:rsidR="00DF2BBA" w:rsidRPr="0017594C">
        <w:rPr>
          <w:lang w:val="sk-SK"/>
        </w:rPr>
        <w:t> </w:t>
      </w:r>
      <w:r w:rsidRPr="0017594C">
        <w:rPr>
          <w:lang w:val="sk-SK"/>
        </w:rPr>
        <w:t>NFP</w:t>
      </w:r>
      <w:bookmarkEnd w:id="3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39" w:name="_Toc440375091"/>
      <w:r w:rsidRPr="0017594C">
        <w:rPr>
          <w:lang w:val="sk-SK"/>
        </w:rPr>
        <w:t>Administratívne overenie</w:t>
      </w:r>
      <w:r w:rsidR="008C5965" w:rsidRPr="0017594C">
        <w:rPr>
          <w:lang w:val="sk-SK"/>
        </w:rPr>
        <w:t xml:space="preserve"> žiadostí o NFP</w:t>
      </w:r>
      <w:bookmarkEnd w:id="39"/>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4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4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41" w:name="_Toc440375093"/>
      <w:r w:rsidRPr="0017594C">
        <w:rPr>
          <w:lang w:val="sk-SK"/>
        </w:rPr>
        <w:t>Vydávanie rozhodnutí</w:t>
      </w:r>
      <w:bookmarkEnd w:id="41"/>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42" w:name="_Toc440375094"/>
      <w:r w:rsidRPr="0017594C">
        <w:rPr>
          <w:lang w:val="sk-SK"/>
        </w:rPr>
        <w:lastRenderedPageBreak/>
        <w:t>P</w:t>
      </w:r>
      <w:r w:rsidR="00AF05C9" w:rsidRPr="0017594C">
        <w:rPr>
          <w:lang w:val="sk-SK"/>
        </w:rPr>
        <w:t>opis procesov odborného hodnotenia</w:t>
      </w:r>
      <w:bookmarkEnd w:id="4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43" w:name="_Toc440375095"/>
      <w:r w:rsidRPr="0017594C">
        <w:rPr>
          <w:lang w:val="sk-SK"/>
        </w:rPr>
        <w:t>Kritér</w:t>
      </w:r>
      <w:r w:rsidR="00D46D27" w:rsidRPr="00B519B4">
        <w:rPr>
          <w:lang w:val="sk-SK"/>
        </w:rPr>
        <w:t>iá pre výber projektov</w:t>
      </w:r>
      <w:bookmarkEnd w:id="4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44" w:name="_Toc440375096"/>
      <w:r w:rsidRPr="0017594C">
        <w:rPr>
          <w:lang w:val="sk-SK"/>
        </w:rPr>
        <w:t>Výber odborných hodnotiteľov</w:t>
      </w:r>
      <w:bookmarkEnd w:id="44"/>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2"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p>
    <w:p w14:paraId="5455B488" w14:textId="60175BFC" w:rsidR="007D3067" w:rsidRPr="006D67C2" w:rsidRDefault="00E61290" w:rsidP="007D3067">
      <w:pPr>
        <w:spacing w:before="120" w:after="120" w:line="288" w:lineRule="auto"/>
        <w:jc w:val="both"/>
        <w:rPr>
          <w:ins w:id="45" w:author="Autor"/>
          <w:rFonts w:cs="Arial"/>
          <w:szCs w:val="19"/>
          <w:lang w:val="sk-SK"/>
          <w:rPrChange w:id="46" w:author="Autor">
            <w:rPr>
              <w:ins w:id="47" w:author="Autor"/>
              <w:rFonts w:ascii="Calibri" w:hAnsi="Calibri"/>
              <w:sz w:val="22"/>
              <w:szCs w:val="22"/>
            </w:rPr>
          </w:rPrChange>
        </w:rPr>
      </w:pPr>
      <w:moveFromRangeStart w:id="48" w:author="Autor" w:name="move482283151"/>
      <w:moveFrom w:id="49" w:author="Autor">
        <w:del w:id="50" w:author="Autor">
          <w:r w:rsidRPr="002E56CD" w:rsidDel="007D3067">
            <w:rPr>
              <w:rFonts w:eastAsia="Arial"/>
              <w:lang w:val="sk-SK"/>
            </w:rPr>
            <w:delText>3.)</w:delText>
          </w:r>
          <w:r w:rsidR="48E1CBA9" w:rsidRPr="002E56CD" w:rsidDel="007D3067">
            <w:rPr>
              <w:rFonts w:eastAsia="Arial" w:cs="Arial"/>
              <w:lang w:val="sk-SK"/>
            </w:rPr>
            <w:delText xml:space="preserve"> </w:delText>
          </w:r>
          <w:r w:rsidRPr="007B21BF" w:rsidDel="007D3067">
            <w:rPr>
              <w:rFonts w:cs="Arial"/>
              <w:szCs w:val="19"/>
              <w:lang w:val="sk-SK"/>
            </w:rPr>
            <w:tab/>
          </w:r>
        </w:del>
      </w:moveFrom>
      <w:moveFromRangeEnd w:id="48"/>
      <w:del w:id="51" w:author="Autor">
        <w:r w:rsidRPr="007B21BF" w:rsidDel="007D3067">
          <w:rPr>
            <w:rFonts w:cs="Arial"/>
            <w:szCs w:val="19"/>
            <w:lang w:val="sk-SK"/>
          </w:rPr>
          <w:delText>V určený deň a hodinu sa začne žrebovanie a prideľovanie ŽoNFP odborným  hodnotiteľom. Žrebovania sa</w:delText>
        </w:r>
        <w:r w:rsidDel="007D3067">
          <w:rPr>
            <w:rFonts w:cs="Arial"/>
            <w:szCs w:val="19"/>
            <w:lang w:val="sk-SK"/>
          </w:rPr>
          <w:delText xml:space="preserve"> za RO </w:delText>
        </w:r>
        <w:r w:rsidRPr="007B21BF" w:rsidDel="007D3067">
          <w:rPr>
            <w:rFonts w:cs="Arial"/>
            <w:szCs w:val="19"/>
            <w:lang w:val="sk-SK"/>
          </w:rPr>
          <w:delText xml:space="preserve"> obvykle zúčastňuje GR SEP, RO OP EVS, R OO, VO MaH. </w:delText>
        </w:r>
      </w:del>
      <w:moveToRangeStart w:id="52" w:author="Autor" w:name="move482283151"/>
      <w:moveTo w:id="53" w:author="Autor">
        <w:r w:rsidR="007D3067" w:rsidRPr="002E56CD">
          <w:rPr>
            <w:rFonts w:eastAsia="Arial"/>
            <w:lang w:val="sk-SK"/>
          </w:rPr>
          <w:t>3.)</w:t>
        </w:r>
        <w:r w:rsidR="007D3067" w:rsidRPr="002E56CD">
          <w:rPr>
            <w:rFonts w:eastAsia="Arial" w:cs="Arial"/>
            <w:lang w:val="sk-SK"/>
          </w:rPr>
          <w:t xml:space="preserve"> </w:t>
        </w:r>
        <w:r w:rsidR="007D3067" w:rsidRPr="007B21BF">
          <w:rPr>
            <w:rFonts w:cs="Arial"/>
            <w:szCs w:val="19"/>
            <w:lang w:val="sk-SK"/>
          </w:rPr>
          <w:tab/>
        </w:r>
      </w:moveTo>
      <w:moveToRangeEnd w:id="52"/>
      <w:ins w:id="54" w:author="Autor">
        <w:r w:rsidR="007D3067" w:rsidRPr="006D67C2">
          <w:rPr>
            <w:rFonts w:cs="Arial"/>
            <w:szCs w:val="19"/>
            <w:lang w:val="sk-SK"/>
            <w:rPrChange w:id="55" w:author="Autor">
              <w:rPr/>
            </w:rPrChange>
          </w:rPr>
          <w:t xml:space="preserve"> V určený deň a hodinu sa začne žrebovanie a prideľovanie ŽoNFP odborným  hodnotiteľom. Žrebovania sa obvykle zúčastňuje:</w:t>
        </w:r>
      </w:ins>
    </w:p>
    <w:p w14:paraId="76FBA430" w14:textId="3F6A12AA" w:rsidR="007D3067" w:rsidRDefault="007D3067" w:rsidP="00980DAB">
      <w:pPr>
        <w:pStyle w:val="Odsekzoznamu"/>
        <w:numPr>
          <w:ilvl w:val="1"/>
          <w:numId w:val="37"/>
        </w:numPr>
        <w:spacing w:before="120" w:after="120" w:line="288" w:lineRule="auto"/>
        <w:ind w:left="1134" w:hanging="283"/>
        <w:jc w:val="both"/>
        <w:rPr>
          <w:ins w:id="56" w:author="Autor"/>
        </w:rPr>
      </w:pPr>
      <w:ins w:id="57" w:author="Autor">
        <w:r>
          <w:t>v prípade žrebovania</w:t>
        </w:r>
        <w:r w:rsidR="004B3E25">
          <w:t xml:space="preserve"> odborných</w:t>
        </w:r>
        <w:r>
          <w:t xml:space="preserve"> hodnotiteľov </w:t>
        </w:r>
        <w:r w:rsidR="004B3E25">
          <w:t>k</w:t>
        </w:r>
        <w:r>
          <w:t xml:space="preserve"> národn</w:t>
        </w:r>
        <w:r w:rsidR="004B3E25">
          <w:t>ým</w:t>
        </w:r>
        <w:r>
          <w:t xml:space="preserve"> projekt</w:t>
        </w:r>
        <w:r w:rsidR="004B3E25">
          <w:t>om</w:t>
        </w:r>
        <w:r>
          <w:t xml:space="preserve">  GR SEP, RO OP EVS, R OO, VO MaH (resp. nimi poverená osoba) a ako pozorovateľ </w:t>
        </w:r>
        <w:r w:rsidR="00C57985">
          <w:t xml:space="preserve">spravidla </w:t>
        </w:r>
        <w:r>
          <w:t xml:space="preserve">zástupca </w:t>
        </w:r>
        <w:r w:rsidR="004B3E25">
          <w:t>partnerov</w:t>
        </w:r>
        <w:r w:rsidR="00980DAB">
          <w:t xml:space="preserve"> (napríklad</w:t>
        </w:r>
        <w:r w:rsidR="004B3E25">
          <w:t xml:space="preserve"> </w:t>
        </w:r>
        <w:r w:rsidR="00980DAB">
          <w:t xml:space="preserve">zástupca </w:t>
        </w:r>
        <w:r w:rsidR="004B3E25">
          <w:t>Úrad</w:t>
        </w:r>
        <w:r w:rsidR="00980DAB">
          <w:t>u</w:t>
        </w:r>
        <w:r w:rsidR="004B3E25">
          <w:t xml:space="preserve"> splnomocnenca vlády SR pre rozvoj občianskej spoločnosti</w:t>
        </w:r>
        <w:r w:rsidR="00980DAB">
          <w:t xml:space="preserve">) alebo zástupca iného orgánu operačného programu EŠIF (napr. </w:t>
        </w:r>
        <w:r w:rsidR="00C57985">
          <w:t xml:space="preserve">zástupca </w:t>
        </w:r>
        <w:r w:rsidR="00980DAB">
          <w:t>Sprostredkovateľsk</w:t>
        </w:r>
        <w:r w:rsidR="00C57985">
          <w:t>ého</w:t>
        </w:r>
        <w:r w:rsidR="00980DAB">
          <w:t xml:space="preserve"> orgán</w:t>
        </w:r>
        <w:r w:rsidR="00C57985">
          <w:t>u</w:t>
        </w:r>
        <w:r w:rsidR="00980DAB">
          <w:t xml:space="preserve"> pre OP Ľudské zdroje);</w:t>
        </w:r>
      </w:ins>
    </w:p>
    <w:p w14:paraId="5FA62EC7" w14:textId="192C686F" w:rsidR="007D3067" w:rsidRPr="007B21BF" w:rsidRDefault="007D3067">
      <w:pPr>
        <w:pStyle w:val="Odsekzoznamu"/>
        <w:numPr>
          <w:ilvl w:val="1"/>
          <w:numId w:val="37"/>
        </w:numPr>
        <w:spacing w:before="120" w:after="120" w:line="288" w:lineRule="auto"/>
        <w:ind w:left="1134" w:hanging="283"/>
        <w:jc w:val="both"/>
        <w:rPr>
          <w:rFonts w:cs="Arial"/>
          <w:szCs w:val="19"/>
          <w:lang w:val="sk-SK"/>
        </w:rPr>
        <w:pPrChange w:id="58" w:author="Autor">
          <w:pPr>
            <w:spacing w:before="120" w:after="120" w:line="288" w:lineRule="auto"/>
            <w:jc w:val="both"/>
          </w:pPr>
        </w:pPrChange>
      </w:pPr>
      <w:ins w:id="59" w:author="Autor">
        <w:r>
          <w:t xml:space="preserve">v prípade </w:t>
        </w:r>
        <w:r w:rsidR="004B3E25">
          <w:t xml:space="preserve">žrebovania odborných hodnotiteľov k </w:t>
        </w:r>
        <w:r>
          <w:t>dopytovoorientovan</w:t>
        </w:r>
        <w:r w:rsidR="00980DAB">
          <w:t>ým</w:t>
        </w:r>
        <w:r>
          <w:t xml:space="preserve"> projekt</w:t>
        </w:r>
        <w:r w:rsidR="00980DAB">
          <w:t>om</w:t>
        </w:r>
        <w:r>
          <w:t xml:space="preserve"> - RO OP EVS, VO MaH, VO </w:t>
        </w:r>
        <w:del w:id="60" w:author="Autor">
          <w:r w:rsidDel="00203B8A">
            <w:delText>MaH</w:delText>
          </w:r>
        </w:del>
        <w:r w:rsidR="00203B8A">
          <w:t>OIP, VO OFR</w:t>
        </w:r>
        <w:r>
          <w:t xml:space="preserve"> (resp. nimi poverená osob</w:t>
        </w:r>
        <w:r w:rsidR="00980DAB">
          <w:t xml:space="preserve">a) a ako pozorovateľ </w:t>
        </w:r>
        <w:r w:rsidR="002A5C42">
          <w:t xml:space="preserve">spravidla </w:t>
        </w:r>
        <w:r w:rsidR="00980DAB">
          <w:t>zástupca iného orgánu operačného programu EŠIF (</w:t>
        </w:r>
        <w:r w:rsidR="00C57985">
          <w:t>napr. zástupca Sprostredkovateľského orgánu pre</w:t>
        </w:r>
        <w:r w:rsidR="00833985">
          <w:t> </w:t>
        </w:r>
        <w:r w:rsidR="00C57985">
          <w:t>OP Ľudské zdroje</w:t>
        </w:r>
        <w:r w:rsidR="00980DAB">
          <w:t>).</w:t>
        </w:r>
      </w:ins>
    </w:p>
    <w:p w14:paraId="4E4ECF42" w14:textId="3977DFAF"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4.) </w:t>
      </w:r>
      <w:r w:rsidRPr="007B21BF">
        <w:rPr>
          <w:rFonts w:cs="Arial"/>
          <w:szCs w:val="19"/>
          <w:lang w:val="sk-SK"/>
        </w:rPr>
        <w:tab/>
        <w:t xml:space="preserve">Kvôli efektívnosti prideľovania ŽoNFP môže </w:t>
      </w:r>
      <w:r>
        <w:rPr>
          <w:rFonts w:cs="Arial"/>
          <w:szCs w:val="19"/>
          <w:lang w:val="sk-SK"/>
        </w:rPr>
        <w:t>RO</w:t>
      </w:r>
      <w:r w:rsidRPr="007B21BF">
        <w:rPr>
          <w:rFonts w:cs="Arial"/>
          <w:szCs w:val="19"/>
          <w:lang w:val="sk-SK"/>
        </w:rPr>
        <w:t xml:space="preserve"> vopred určiť optimálny počet hodnotiteľov vrátane náhradníkov </w:t>
      </w:r>
      <w:r>
        <w:rPr>
          <w:rFonts w:cs="Arial"/>
          <w:szCs w:val="19"/>
          <w:lang w:val="sk-SK"/>
        </w:rPr>
        <w:t xml:space="preserve">v poradí </w:t>
      </w:r>
      <w:r w:rsidRPr="007B21BF">
        <w:rPr>
          <w:rFonts w:cs="Arial"/>
          <w:szCs w:val="19"/>
          <w:lang w:val="sk-SK"/>
        </w:rPr>
        <w:t xml:space="preserve">na základe počtu ŽoNFP, ktoré splnili podmienky administratívnej kontroly. V tomto prípade z obálky č.1, v ktorej budú jednotlivo na lístkoch mená všetkých odborných hodnotiteľov uvedených na užšom zozname pre konkrétnu výzvu, vyžrebuje </w:t>
      </w:r>
      <w:r w:rsidR="00DA6070">
        <w:rPr>
          <w:rFonts w:cs="Arial"/>
          <w:szCs w:val="19"/>
          <w:lang w:val="sk-SK"/>
        </w:rPr>
        <w:t>RO</w:t>
      </w:r>
      <w:r w:rsidR="00DA6070" w:rsidRPr="007B21BF">
        <w:rPr>
          <w:rFonts w:cs="Arial"/>
          <w:szCs w:val="19"/>
          <w:lang w:val="sk-SK"/>
        </w:rPr>
        <w:t xml:space="preserve">  </w:t>
      </w:r>
      <w:r w:rsidRPr="007B21BF">
        <w:rPr>
          <w:rFonts w:cs="Arial"/>
          <w:szCs w:val="19"/>
          <w:lang w:val="sk-SK"/>
        </w:rPr>
        <w:t>určený počet odborných hodnotiteľov.</w:t>
      </w:r>
    </w:p>
    <w:p w14:paraId="40720712" w14:textId="3CE5A80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5.) </w:t>
      </w:r>
      <w:r w:rsidRPr="007B21BF">
        <w:rPr>
          <w:rFonts w:cs="Arial"/>
          <w:szCs w:val="19"/>
          <w:lang w:val="sk-SK"/>
        </w:rPr>
        <w:tab/>
      </w:r>
      <w:r>
        <w:rPr>
          <w:rFonts w:cs="Arial"/>
          <w:szCs w:val="19"/>
          <w:lang w:val="sk-SK"/>
        </w:rPr>
        <w:t>Náhodné</w:t>
      </w:r>
      <w:r w:rsidRPr="007B21BF">
        <w:rPr>
          <w:rFonts w:cs="Arial"/>
          <w:szCs w:val="19"/>
          <w:lang w:val="sk-SK"/>
        </w:rPr>
        <w:t xml:space="preserve"> priraďovani</w:t>
      </w:r>
      <w:r>
        <w:rPr>
          <w:rFonts w:cs="Arial"/>
          <w:szCs w:val="19"/>
          <w:lang w:val="sk-SK"/>
        </w:rPr>
        <w:t>e</w:t>
      </w:r>
      <w:r w:rsidRPr="007B21BF">
        <w:rPr>
          <w:rFonts w:cs="Arial"/>
          <w:szCs w:val="19"/>
          <w:lang w:val="sk-SK"/>
        </w:rPr>
        <w:t xml:space="preserve"> jednotlivých ŽoNFP </w:t>
      </w:r>
      <w:r w:rsidR="00DA6070">
        <w:rPr>
          <w:rFonts w:cs="Arial"/>
          <w:szCs w:val="19"/>
          <w:lang w:val="sk-SK"/>
        </w:rPr>
        <w:t xml:space="preserve">odborným </w:t>
      </w:r>
      <w:r w:rsidRPr="007B21BF">
        <w:rPr>
          <w:rFonts w:cs="Arial"/>
          <w:szCs w:val="19"/>
          <w:lang w:val="sk-SK"/>
        </w:rPr>
        <w:t>hodnotiteľom žrebovaním:</w:t>
      </w:r>
    </w:p>
    <w:p w14:paraId="287888A4" w14:textId="1CC0885B" w:rsidR="00833985" w:rsidRDefault="00833985">
      <w:pPr>
        <w:pStyle w:val="Odsekzoznamu"/>
        <w:numPr>
          <w:ilvl w:val="0"/>
          <w:numId w:val="38"/>
        </w:numPr>
        <w:spacing w:before="120" w:after="120" w:line="288" w:lineRule="auto"/>
        <w:ind w:left="1134" w:hanging="283"/>
        <w:jc w:val="both"/>
        <w:rPr>
          <w:ins w:id="61" w:author="Autor"/>
        </w:rPr>
        <w:pPrChange w:id="62" w:author="Autor">
          <w:pPr>
            <w:spacing w:line="288" w:lineRule="auto"/>
            <w:jc w:val="both"/>
          </w:pPr>
        </w:pPrChange>
      </w:pPr>
      <w:ins w:id="63" w:author="Autor">
        <w:r>
          <w:t>v prípade dostatku odborných hodnotiteľov</w:t>
        </w:r>
        <w:r w:rsidR="00B668AF">
          <w:t xml:space="preserve"> vrátane minimálne dvoch náhradníkov</w:t>
        </w:r>
        <w:r>
          <w:t xml:space="preserve"> k počtu hodnotených ŽoNFP v rámci žrebovania sa </w:t>
        </w:r>
      </w:ins>
      <w:del w:id="64" w:author="Autor">
        <w:r w:rsidR="00E61290" w:rsidRPr="006D67C2" w:rsidDel="00833985">
          <w:rPr>
            <w:rPrChange w:id="65" w:author="Autor">
              <w:rPr>
                <w:rFonts w:cs="Arial"/>
                <w:szCs w:val="19"/>
                <w:lang w:val="sk-SK"/>
              </w:rPr>
            </w:rPrChange>
          </w:rPr>
          <w:delText>Z</w:delText>
        </w:r>
      </w:del>
      <w:ins w:id="66" w:author="Autor">
        <w:r>
          <w:t>z</w:t>
        </w:r>
      </w:ins>
      <w:r w:rsidR="00E61290" w:rsidRPr="006D67C2">
        <w:rPr>
          <w:rPrChange w:id="67" w:author="Autor">
            <w:rPr>
              <w:rFonts w:cs="Arial"/>
              <w:szCs w:val="19"/>
              <w:lang w:val="sk-SK"/>
            </w:rPr>
          </w:rPrChange>
        </w:rPr>
        <w:t xml:space="preserve"> obálky č. 1 </w:t>
      </w:r>
      <w:del w:id="68" w:author="Autor">
        <w:r w:rsidR="00E61290" w:rsidRPr="006D67C2" w:rsidDel="00833985">
          <w:rPr>
            <w:rPrChange w:id="69" w:author="Autor">
              <w:rPr>
                <w:rFonts w:cs="Arial"/>
                <w:szCs w:val="19"/>
                <w:lang w:val="sk-SK"/>
              </w:rPr>
            </w:rPrChange>
          </w:rPr>
          <w:delText xml:space="preserve">sa </w:delText>
        </w:r>
      </w:del>
      <w:r w:rsidR="00E61290" w:rsidRPr="006D67C2">
        <w:rPr>
          <w:rPrChange w:id="70" w:author="Autor">
            <w:rPr>
              <w:rFonts w:cs="Arial"/>
              <w:szCs w:val="19"/>
              <w:lang w:val="sk-SK"/>
            </w:rPr>
          </w:rPrChange>
        </w:rPr>
        <w:t>vyžrebuje kód ŽoNFP</w:t>
      </w:r>
      <w:ins w:id="71" w:author="Autor">
        <w:r>
          <w:t>,</w:t>
        </w:r>
      </w:ins>
      <w:del w:id="72" w:author="Autor">
        <w:r w:rsidR="00E61290" w:rsidRPr="006D67C2" w:rsidDel="00833985">
          <w:rPr>
            <w:rPrChange w:id="73" w:author="Autor">
              <w:rPr>
                <w:rFonts w:cs="Arial"/>
                <w:szCs w:val="19"/>
                <w:lang w:val="sk-SK"/>
              </w:rPr>
            </w:rPrChange>
          </w:rPr>
          <w:delText>.</w:delText>
        </w:r>
      </w:del>
      <w:r w:rsidR="00E61290" w:rsidRPr="006D67C2">
        <w:rPr>
          <w:rPrChange w:id="74" w:author="Autor">
            <w:rPr>
              <w:rFonts w:cs="Arial"/>
              <w:szCs w:val="19"/>
              <w:lang w:val="sk-SK"/>
            </w:rPr>
          </w:rPrChange>
        </w:rPr>
        <w:t xml:space="preserve"> </w:t>
      </w:r>
      <w:del w:id="75" w:author="Autor">
        <w:r w:rsidR="00E61290" w:rsidRPr="006D67C2" w:rsidDel="00833985">
          <w:rPr>
            <w:rPrChange w:id="76" w:author="Autor">
              <w:rPr>
                <w:rFonts w:cs="Arial"/>
                <w:szCs w:val="19"/>
                <w:lang w:val="sk-SK"/>
              </w:rPr>
            </w:rPrChange>
          </w:rPr>
          <w:delText xml:space="preserve">Ku </w:delText>
        </w:r>
      </w:del>
      <w:ins w:id="77" w:author="Autor">
        <w:r>
          <w:t>k</w:t>
        </w:r>
        <w:r w:rsidRPr="006D67C2">
          <w:rPr>
            <w:rPrChange w:id="78" w:author="Autor">
              <w:rPr>
                <w:rFonts w:cs="Arial"/>
                <w:szCs w:val="19"/>
                <w:lang w:val="sk-SK"/>
              </w:rPr>
            </w:rPrChange>
          </w:rPr>
          <w:t xml:space="preserve">u </w:t>
        </w:r>
      </w:ins>
      <w:r w:rsidR="00E61290" w:rsidRPr="006D67C2">
        <w:rPr>
          <w:rPrChange w:id="79" w:author="Autor">
            <w:rPr>
              <w:rFonts w:cs="Arial"/>
              <w:szCs w:val="19"/>
              <w:lang w:val="sk-SK"/>
            </w:rPr>
          </w:rPrChange>
        </w:rPr>
        <w:t>kódu ŽoNFP sa</w:t>
      </w:r>
      <w:ins w:id="80" w:author="Autor">
        <w:r>
          <w:t xml:space="preserve"> potom</w:t>
        </w:r>
      </w:ins>
      <w:r w:rsidR="00E61290" w:rsidRPr="006D67C2">
        <w:rPr>
          <w:rPrChange w:id="81" w:author="Autor">
            <w:rPr>
              <w:rFonts w:cs="Arial"/>
              <w:szCs w:val="19"/>
              <w:lang w:val="sk-SK"/>
            </w:rPr>
          </w:rPrChange>
        </w:rPr>
        <w:t xml:space="preserve"> vyžrebujú z obálky č. 2 dvaja odborní hodnotitelia</w:t>
      </w:r>
      <w:ins w:id="82" w:author="Autor">
        <w:r>
          <w:t xml:space="preserve"> (ďalej aj “dvojica odborných hodnotiteľov”)</w:t>
        </w:r>
      </w:ins>
      <w:r w:rsidR="00E61290" w:rsidRPr="006D67C2">
        <w:rPr>
          <w:rPrChange w:id="83" w:author="Autor">
            <w:rPr>
              <w:rFonts w:cs="Arial"/>
              <w:szCs w:val="19"/>
              <w:lang w:val="sk-SK"/>
            </w:rPr>
          </w:rPrChange>
        </w:rPr>
        <w:t xml:space="preserve">. </w:t>
      </w:r>
    </w:p>
    <w:p w14:paraId="7EE4768D" w14:textId="77777777" w:rsidR="008F582A" w:rsidRDefault="00E61290">
      <w:pPr>
        <w:pStyle w:val="Odsekzoznamu"/>
        <w:numPr>
          <w:ilvl w:val="0"/>
          <w:numId w:val="38"/>
        </w:numPr>
        <w:spacing w:before="120" w:after="120" w:line="288" w:lineRule="auto"/>
        <w:ind w:left="1134" w:hanging="283"/>
        <w:jc w:val="both"/>
        <w:rPr>
          <w:ins w:id="84" w:author="Autor"/>
        </w:rPr>
        <w:pPrChange w:id="85" w:author="Autor">
          <w:pPr>
            <w:spacing w:line="288" w:lineRule="auto"/>
            <w:jc w:val="both"/>
          </w:pPr>
        </w:pPrChange>
      </w:pPr>
      <w:del w:id="86" w:author="Autor">
        <w:r w:rsidRPr="006D67C2" w:rsidDel="00833985">
          <w:rPr>
            <w:rPrChange w:id="87" w:author="Autor">
              <w:rPr>
                <w:rFonts w:cs="Arial"/>
                <w:szCs w:val="19"/>
                <w:lang w:val="sk-SK"/>
              </w:rPr>
            </w:rPrChange>
          </w:rPr>
          <w:delText>V </w:delText>
        </w:r>
      </w:del>
      <w:ins w:id="88" w:author="Autor">
        <w:r w:rsidR="00833985">
          <w:t>v</w:t>
        </w:r>
        <w:r w:rsidR="00833985" w:rsidRPr="006D67C2">
          <w:rPr>
            <w:rPrChange w:id="89" w:author="Autor">
              <w:rPr>
                <w:rFonts w:cs="Arial"/>
                <w:szCs w:val="19"/>
                <w:lang w:val="sk-SK"/>
              </w:rPr>
            </w:rPrChange>
          </w:rPr>
          <w:t> </w:t>
        </w:r>
      </w:ins>
      <w:r w:rsidRPr="006D67C2">
        <w:rPr>
          <w:rPrChange w:id="90" w:author="Autor">
            <w:rPr>
              <w:rFonts w:cs="Arial"/>
              <w:szCs w:val="19"/>
              <w:lang w:val="sk-SK"/>
            </w:rPr>
          </w:rPrChange>
        </w:rPr>
        <w:t xml:space="preserve">prípade, že </w:t>
      </w:r>
      <w:del w:id="91" w:author="Autor">
        <w:r w:rsidRPr="006D67C2" w:rsidDel="00833985">
          <w:rPr>
            <w:rPrChange w:id="92" w:author="Autor">
              <w:rPr>
                <w:rFonts w:cs="Arial"/>
                <w:szCs w:val="19"/>
                <w:lang w:val="sk-SK"/>
              </w:rPr>
            </w:rPrChange>
          </w:rPr>
          <w:delText xml:space="preserve">na základe </w:delText>
        </w:r>
      </w:del>
      <w:r w:rsidRPr="006D67C2">
        <w:rPr>
          <w:rPrChange w:id="93" w:author="Autor">
            <w:rPr>
              <w:rFonts w:cs="Arial"/>
              <w:szCs w:val="19"/>
              <w:lang w:val="sk-SK"/>
            </w:rPr>
          </w:rPrChange>
        </w:rPr>
        <w:t>poč</w:t>
      </w:r>
      <w:ins w:id="94" w:author="Autor">
        <w:r w:rsidR="00833985">
          <w:t>e</w:t>
        </w:r>
      </w:ins>
      <w:r w:rsidRPr="006D67C2">
        <w:rPr>
          <w:rPrChange w:id="95" w:author="Autor">
            <w:rPr>
              <w:rFonts w:cs="Arial"/>
              <w:szCs w:val="19"/>
              <w:lang w:val="sk-SK"/>
            </w:rPr>
          </w:rPrChange>
        </w:rPr>
        <w:t>t</w:t>
      </w:r>
      <w:del w:id="96" w:author="Autor">
        <w:r w:rsidRPr="006D67C2" w:rsidDel="00833985">
          <w:rPr>
            <w:rPrChange w:id="97" w:author="Autor">
              <w:rPr>
                <w:rFonts w:cs="Arial"/>
                <w:szCs w:val="19"/>
                <w:lang w:val="sk-SK"/>
              </w:rPr>
            </w:rPrChange>
          </w:rPr>
          <w:delText>u</w:delText>
        </w:r>
      </w:del>
      <w:r w:rsidRPr="006D67C2">
        <w:rPr>
          <w:rPrChange w:id="98" w:author="Autor">
            <w:rPr>
              <w:rFonts w:cs="Arial"/>
              <w:szCs w:val="19"/>
              <w:lang w:val="sk-SK"/>
            </w:rPr>
          </w:rPrChange>
        </w:rPr>
        <w:t xml:space="preserve"> hodnotených ŽoNFP </w:t>
      </w:r>
      <w:ins w:id="99" w:author="Autor">
        <w:r w:rsidR="00833985">
          <w:t xml:space="preserve">v rámci žrebovania </w:t>
        </w:r>
      </w:ins>
      <w:del w:id="100" w:author="Autor">
        <w:r w:rsidRPr="006D67C2" w:rsidDel="00833985">
          <w:rPr>
            <w:rPrChange w:id="101" w:author="Autor">
              <w:rPr>
                <w:rFonts w:cs="Arial"/>
                <w:szCs w:val="19"/>
                <w:lang w:val="sk-SK"/>
              </w:rPr>
            </w:rPrChange>
          </w:rPr>
          <w:delText>a </w:delText>
        </w:r>
      </w:del>
      <w:ins w:id="102" w:author="Autor">
        <w:r w:rsidR="00833985">
          <w:t>je vyšší ako možný počet dvojíc</w:t>
        </w:r>
        <w:r w:rsidR="00833985" w:rsidRPr="006D67C2">
          <w:rPr>
            <w:rPrChange w:id="103" w:author="Autor">
              <w:rPr>
                <w:rFonts w:cs="Arial"/>
                <w:szCs w:val="19"/>
                <w:lang w:val="sk-SK"/>
              </w:rPr>
            </w:rPrChange>
          </w:rPr>
          <w:t> </w:t>
        </w:r>
      </w:ins>
      <w:r w:rsidRPr="006D67C2">
        <w:rPr>
          <w:rPrChange w:id="104" w:author="Autor">
            <w:rPr>
              <w:rFonts w:cs="Arial"/>
              <w:szCs w:val="19"/>
              <w:lang w:val="sk-SK"/>
            </w:rPr>
          </w:rPrChange>
        </w:rPr>
        <w:t xml:space="preserve">odborných hodnotieľov </w:t>
      </w:r>
      <w:ins w:id="105" w:author="Autor">
        <w:r w:rsidR="008F582A">
          <w:t>postupuje sa pri hodnotení nasledovne:</w:t>
        </w:r>
      </w:ins>
    </w:p>
    <w:p w14:paraId="6FE77276" w14:textId="057192BF" w:rsidR="008F582A" w:rsidRDefault="008F582A">
      <w:pPr>
        <w:pStyle w:val="Odsekzoznamu"/>
        <w:numPr>
          <w:ilvl w:val="0"/>
          <w:numId w:val="39"/>
        </w:numPr>
        <w:spacing w:before="120" w:after="120" w:line="288" w:lineRule="auto"/>
        <w:jc w:val="both"/>
        <w:rPr>
          <w:ins w:id="106" w:author="Autor"/>
        </w:rPr>
        <w:pPrChange w:id="107" w:author="Autor">
          <w:pPr>
            <w:spacing w:line="288" w:lineRule="auto"/>
            <w:jc w:val="both"/>
          </w:pPr>
        </w:pPrChange>
      </w:pPr>
      <w:ins w:id="108" w:author="Autor">
        <w:r>
          <w:t xml:space="preserve">v závislosti od celkového počtu </w:t>
        </w:r>
        <w:r w:rsidR="008A0F71">
          <w:t xml:space="preserve">hodnotených ŽoNFP sa </w:t>
        </w:r>
        <w:r>
          <w:t>z</w:t>
        </w:r>
        <w:r w:rsidRPr="00DC01E3">
          <w:t xml:space="preserve"> obálky č. </w:t>
        </w:r>
        <w:r>
          <w:t>2</w:t>
        </w:r>
        <w:r w:rsidRPr="00DC01E3">
          <w:t xml:space="preserve"> vyžrebuj</w:t>
        </w:r>
        <w:r>
          <w:t>ú</w:t>
        </w:r>
        <w:r w:rsidRPr="00DC01E3">
          <w:t xml:space="preserve"> </w:t>
        </w:r>
        <w:r>
          <w:t xml:space="preserve">minimálne dvaja odborný hodnotitelia </w:t>
        </w:r>
        <w:r w:rsidR="008A0F71">
          <w:t>–</w:t>
        </w:r>
        <w:r>
          <w:t xml:space="preserve"> náhr</w:t>
        </w:r>
        <w:r w:rsidR="008A0F71">
          <w:t>adníci;</w:t>
        </w:r>
      </w:ins>
    </w:p>
    <w:p w14:paraId="59C262F5" w14:textId="5CE7901C" w:rsidR="008F582A" w:rsidRDefault="008A0F71">
      <w:pPr>
        <w:pStyle w:val="Odsekzoznamu"/>
        <w:numPr>
          <w:ilvl w:val="0"/>
          <w:numId w:val="39"/>
        </w:numPr>
        <w:spacing w:before="120" w:after="120" w:line="288" w:lineRule="auto"/>
        <w:jc w:val="both"/>
        <w:rPr>
          <w:ins w:id="109" w:author="Autor"/>
        </w:rPr>
        <w:pPrChange w:id="110" w:author="Autor">
          <w:pPr>
            <w:spacing w:line="288" w:lineRule="auto"/>
            <w:jc w:val="both"/>
          </w:pPr>
        </w:pPrChange>
      </w:pPr>
      <w:ins w:id="111" w:author="Autor">
        <w:r>
          <w:t xml:space="preserve">následne sa </w:t>
        </w:r>
        <w:r w:rsidR="008F582A">
          <w:t>z</w:t>
        </w:r>
        <w:r w:rsidR="008F582A" w:rsidRPr="00DC01E3">
          <w:t xml:space="preserve"> obálky č. </w:t>
        </w:r>
        <w:r w:rsidR="008F582A">
          <w:t>2</w:t>
        </w:r>
        <w:r w:rsidR="008F582A" w:rsidRPr="00DC01E3">
          <w:t xml:space="preserve"> vyžrebuj</w:t>
        </w:r>
        <w:r w:rsidR="008F582A">
          <w:t>ú</w:t>
        </w:r>
        <w:r w:rsidR="008F582A" w:rsidRPr="00DC01E3">
          <w:t xml:space="preserve"> </w:t>
        </w:r>
        <w:r w:rsidR="008F582A">
          <w:t xml:space="preserve">dvojice odborných hodnotiteľov </w:t>
        </w:r>
        <w:r>
          <w:t xml:space="preserve">pre hodnotenie </w:t>
        </w:r>
        <w:r w:rsidR="00B668AF">
          <w:t>ŽoNFP;</w:t>
        </w:r>
      </w:ins>
    </w:p>
    <w:p w14:paraId="50E3111C" w14:textId="7E985FD2" w:rsidR="00833985" w:rsidRDefault="00B668AF">
      <w:pPr>
        <w:pStyle w:val="Odsekzoznamu"/>
        <w:numPr>
          <w:ilvl w:val="0"/>
          <w:numId w:val="39"/>
        </w:numPr>
        <w:spacing w:before="120" w:after="120" w:line="288" w:lineRule="auto"/>
        <w:jc w:val="both"/>
        <w:rPr>
          <w:ins w:id="112" w:author="Autor"/>
        </w:rPr>
        <w:pPrChange w:id="113" w:author="Autor">
          <w:pPr>
            <w:spacing w:line="288" w:lineRule="auto"/>
            <w:jc w:val="both"/>
          </w:pPr>
        </w:pPrChange>
      </w:pPr>
      <w:ins w:id="114" w:author="Autor">
        <w:r>
          <w:t xml:space="preserve">k dvojiciam ŽoNFP budú potom žrebované </w:t>
        </w:r>
        <w:r w:rsidR="00F93418">
          <w:t xml:space="preserve">ŽoNFP z obálky č. 1 </w:t>
        </w:r>
        <w:r>
          <w:t>podľa celkového počtu hodnotených ŽoNFP</w:t>
        </w:r>
        <w:r w:rsidR="00025725">
          <w:t>, počet ŽoNFP pre jednu dvojicu odborných hodnotiteľov možno vypočítať ako podiel celkového počtu hodnotených ŽoNFP a počtu vyžrebovaných dvojíc odborných hodnotiteľov</w:t>
        </w:r>
        <w:r w:rsidR="00203B8A">
          <w:t xml:space="preserve"> (pokiaľ výsledkom výpočtu počtu pridelených ŽoNFP dvojici odborných hodnotiteľov nebude celé číslo, zvyšok delenia sa bude prideľovať jednotlivým dvojiciam odborných hodnotiteľov v poradí ako boli vyžrebované).</w:t>
        </w:r>
        <w:r w:rsidR="00025725">
          <w:t>.</w:t>
        </w:r>
      </w:ins>
      <w:del w:id="115" w:author="Autor">
        <w:r w:rsidR="00E61290" w:rsidRPr="006D67C2" w:rsidDel="008F582A">
          <w:rPr>
            <w:rPrChange w:id="116" w:author="Autor">
              <w:rPr>
                <w:rFonts w:cs="Arial"/>
                <w:szCs w:val="19"/>
                <w:lang w:val="sk-SK"/>
              </w:rPr>
            </w:rPrChange>
          </w:rPr>
          <w:delText xml:space="preserve"> </w:delText>
        </w:r>
      </w:del>
    </w:p>
    <w:p w14:paraId="71860D2F" w14:textId="487A6119" w:rsidR="00E61290" w:rsidRPr="006D67C2" w:rsidDel="00025725" w:rsidRDefault="00E61290">
      <w:pPr>
        <w:pStyle w:val="Odsekzoznamu"/>
        <w:numPr>
          <w:ilvl w:val="0"/>
          <w:numId w:val="38"/>
        </w:numPr>
        <w:spacing w:before="120" w:after="120" w:line="288" w:lineRule="auto"/>
        <w:ind w:left="1134" w:hanging="283"/>
        <w:jc w:val="both"/>
        <w:rPr>
          <w:del w:id="117" w:author="Autor"/>
          <w:rPrChange w:id="118" w:author="Autor">
            <w:rPr>
              <w:del w:id="119" w:author="Autor"/>
              <w:rFonts w:cs="Arial"/>
              <w:szCs w:val="19"/>
              <w:lang w:val="sk-SK"/>
            </w:rPr>
          </w:rPrChange>
        </w:rPr>
        <w:pPrChange w:id="120" w:author="Autor">
          <w:pPr>
            <w:spacing w:line="288" w:lineRule="auto"/>
            <w:jc w:val="both"/>
          </w:pPr>
        </w:pPrChange>
      </w:pPr>
      <w:del w:id="121" w:author="Autor">
        <w:r w:rsidRPr="006D67C2" w:rsidDel="00025725">
          <w:rPr>
            <w:rPrChange w:id="122" w:author="Autor">
              <w:rPr>
                <w:rFonts w:cs="Arial"/>
                <w:szCs w:val="19"/>
                <w:lang w:val="sk-SK"/>
              </w:rPr>
            </w:rPrChange>
          </w:rPr>
          <w:delText>bude hodnotiteľ</w:delText>
        </w:r>
        <w:r w:rsidR="00DA6070" w:rsidRPr="006D67C2" w:rsidDel="00025725">
          <w:rPr>
            <w:rPrChange w:id="123" w:author="Autor">
              <w:rPr>
                <w:rFonts w:cs="Arial"/>
                <w:szCs w:val="19"/>
                <w:lang w:val="sk-SK"/>
              </w:rPr>
            </w:rPrChange>
          </w:rPr>
          <w:delText>ovi priradená</w:delText>
        </w:r>
        <w:r w:rsidRPr="006D67C2" w:rsidDel="00025725">
          <w:rPr>
            <w:rPrChange w:id="124" w:author="Autor">
              <w:rPr>
                <w:rFonts w:cs="Arial"/>
                <w:szCs w:val="19"/>
                <w:lang w:val="sk-SK"/>
              </w:rPr>
            </w:rPrChange>
          </w:rPr>
          <w:delText xml:space="preserve"> len </w:delText>
        </w:r>
        <w:r w:rsidR="00DA6070" w:rsidRPr="006D67C2" w:rsidDel="00025725">
          <w:rPr>
            <w:rPrChange w:id="125" w:author="Autor">
              <w:rPr>
                <w:rFonts w:cs="Arial"/>
                <w:szCs w:val="19"/>
                <w:lang w:val="sk-SK"/>
              </w:rPr>
            </w:rPrChange>
          </w:rPr>
          <w:delText>jedna</w:delText>
        </w:r>
        <w:r w:rsidRPr="006D67C2" w:rsidDel="00025725">
          <w:rPr>
            <w:rPrChange w:id="126" w:author="Autor">
              <w:rPr>
                <w:rFonts w:cs="Arial"/>
                <w:szCs w:val="19"/>
                <w:lang w:val="sk-SK"/>
              </w:rPr>
            </w:rPrChange>
          </w:rPr>
          <w:delText xml:space="preserve"> ŽoNFP (napr. pri NP alebo malom počte DOP) sa lístok s menom  priradeného hodnotiteľa nevkladá späť do príslušnej obálky. V prípade, že jeden odborný hodnotiteľ bude hodnotiť viac ako jednu ŽoNFP, sa po vyžrebovaní všetkých hodnotiteľov k prvej ZoNFP lístky s ich menami vrátia späť do obálky č.2 na žrebovanie ešte nepridelených ŽoNFP. Tento postup sa opakuje až do  pridelenia všetkých ŽoNFP dvojiciam hodnotiteľov. Po ich pridelení  je proces žrebovania ukončený.</w:delText>
        </w:r>
      </w:del>
    </w:p>
    <w:p w14:paraId="3EB4C780"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6.) </w:t>
      </w:r>
      <w:r w:rsidRPr="007B21BF">
        <w:rPr>
          <w:rFonts w:cs="Arial"/>
          <w:szCs w:val="19"/>
          <w:lang w:val="sk-SK"/>
        </w:rPr>
        <w:tab/>
        <w:t xml:space="preserve">Z uskutočneného žrebovania a náhodného prideľovania ŽoNFP odborným hodnotiteľom </w:t>
      </w:r>
      <w:r>
        <w:rPr>
          <w:rFonts w:cs="Arial"/>
          <w:szCs w:val="19"/>
          <w:lang w:val="sk-SK"/>
        </w:rPr>
        <w:t>RO</w:t>
      </w:r>
      <w:r w:rsidRPr="007B21BF">
        <w:rPr>
          <w:rFonts w:cs="Arial"/>
          <w:szCs w:val="19"/>
          <w:lang w:val="sk-SK"/>
        </w:rPr>
        <w:t xml:space="preserve"> vyhotoví Záznam zo žrebovania a prideľovania Žiadostí o nenávratný finančný príspevok </w:t>
      </w:r>
      <w:r>
        <w:rPr>
          <w:rFonts w:cs="Arial"/>
          <w:szCs w:val="19"/>
          <w:lang w:val="sk-SK"/>
        </w:rPr>
        <w:t xml:space="preserve">odborným </w:t>
      </w:r>
      <w:r w:rsidRPr="007B21BF">
        <w:rPr>
          <w:rFonts w:cs="Arial"/>
          <w:szCs w:val="19"/>
          <w:lang w:val="sk-SK"/>
        </w:rPr>
        <w:t xml:space="preserve">hodnotiteľom, ktorý podpíšu všetci menovaní účastníci náhodného výberu. Neoddeliteľnou súčasťou záznamu je Zoznam kódov ŽoNFP, ktoré vyhoveli kontrole formálnej správnosti spolu s menami dvojíc </w:t>
      </w:r>
      <w:r>
        <w:rPr>
          <w:rFonts w:cs="Arial"/>
          <w:szCs w:val="19"/>
          <w:lang w:val="sk-SK"/>
        </w:rPr>
        <w:t xml:space="preserve">odborných </w:t>
      </w:r>
      <w:r w:rsidRPr="007B21BF">
        <w:rPr>
          <w:rFonts w:cs="Arial"/>
          <w:szCs w:val="19"/>
          <w:lang w:val="sk-SK"/>
        </w:rPr>
        <w:t>hodnotiteľov, ktorí budú danú ŽoNFP hodnotiť.</w:t>
      </w:r>
    </w:p>
    <w:p w14:paraId="3856440E" w14:textId="00A76FE0" w:rsidR="00E61290" w:rsidRPr="007B21BF" w:rsidRDefault="00E61290" w:rsidP="00E61290">
      <w:pPr>
        <w:spacing w:before="120" w:after="120" w:line="288" w:lineRule="auto"/>
        <w:jc w:val="both"/>
        <w:rPr>
          <w:rFonts w:cs="Arial"/>
          <w:szCs w:val="19"/>
          <w:lang w:val="sk-SK"/>
        </w:rPr>
      </w:pPr>
      <w:r w:rsidRPr="002E56CD">
        <w:rPr>
          <w:rFonts w:eastAsia="Arial"/>
          <w:lang w:val="sk-SK"/>
        </w:rPr>
        <w:lastRenderedPageBreak/>
        <w:t>7)</w:t>
      </w:r>
      <w:r w:rsidR="48E1CBA9" w:rsidRPr="002E56CD">
        <w:rPr>
          <w:rFonts w:eastAsia="Arial" w:cs="Arial"/>
          <w:lang w:val="sk-SK"/>
        </w:rPr>
        <w:t xml:space="preserve"> </w:t>
      </w:r>
      <w:r w:rsidRPr="007B21BF">
        <w:rPr>
          <w:rFonts w:cs="Arial"/>
          <w:szCs w:val="19"/>
          <w:lang w:val="sk-SK"/>
        </w:rPr>
        <w:tab/>
        <w:t xml:space="preserve">Po podpise Záznamu zo žrebovania a prideľovania ŽoNFP odborným hodnotiteľom, </w:t>
      </w:r>
      <w:r>
        <w:rPr>
          <w:rFonts w:cs="Arial"/>
          <w:szCs w:val="19"/>
          <w:lang w:val="sk-SK"/>
        </w:rPr>
        <w:t>RO v prípade externých hodnotiteľov</w:t>
      </w:r>
      <w:r w:rsidRPr="007B21BF">
        <w:rPr>
          <w:rFonts w:cs="Arial"/>
          <w:szCs w:val="19"/>
          <w:lang w:val="sk-SK"/>
        </w:rPr>
        <w:t xml:space="preserve"> informuje odborných hodnotiteľov o termíne  podpisu dohody o vykonaní práce medzi hodnotiteľmi a RO pre OP EVS/ MV SR a zároveň o termíne školenia a začatia hodnotenia. </w:t>
      </w:r>
    </w:p>
    <w:p w14:paraId="607D9CA8"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V prípade NP sa postup žrebovania a prideľovania ŽoNFP použije primerane, vrátane vyžrebovania minimálne  2 náhradníkov</w:t>
      </w:r>
      <w:r>
        <w:rPr>
          <w:rFonts w:cs="Arial"/>
          <w:szCs w:val="19"/>
          <w:lang w:val="sk-SK"/>
        </w:rPr>
        <w:t xml:space="preserve">  v poradí</w:t>
      </w:r>
      <w:r w:rsidRPr="007B21BF">
        <w:rPr>
          <w:rFonts w:cs="Arial"/>
          <w:szCs w:val="19"/>
          <w:lang w:val="sk-SK"/>
        </w:rPr>
        <w:t>.</w:t>
      </w:r>
    </w:p>
    <w:p w14:paraId="37ACCA9B" w14:textId="5F992C18" w:rsidR="00BF26A7" w:rsidRPr="0017594C" w:rsidRDefault="00BF26A7" w:rsidP="00933101">
      <w:pPr>
        <w:spacing w:before="120" w:after="120" w:line="288" w:lineRule="auto"/>
        <w:jc w:val="both"/>
        <w:rPr>
          <w:szCs w:val="19"/>
          <w:lang w:val="sk-SK"/>
        </w:rPr>
      </w:pP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27" w:name="_Toc440375097"/>
      <w:r w:rsidRPr="0017594C">
        <w:rPr>
          <w:lang w:val="sk-SK"/>
        </w:rPr>
        <w:t>Školenie odborných hodnotiteľov</w:t>
      </w:r>
      <w:bookmarkEnd w:id="127"/>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28" w:name="_Toc440375098"/>
      <w:r w:rsidRPr="0017594C">
        <w:rPr>
          <w:lang w:val="sk-SK"/>
        </w:rPr>
        <w:t>Organizačné a technické zabezpečenie priebehu odborného</w:t>
      </w:r>
      <w:r w:rsidRPr="00B519B4">
        <w:rPr>
          <w:lang w:val="sk-SK"/>
        </w:rPr>
        <w:t xml:space="preserve"> hodnotenia</w:t>
      </w:r>
      <w:bookmarkEnd w:id="128"/>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lastRenderedPageBreak/>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w:t>
      </w:r>
      <w:r w:rsidRPr="0017594C">
        <w:rPr>
          <w:szCs w:val="19"/>
          <w:lang w:val="sk-SK"/>
        </w:rPr>
        <w:lastRenderedPageBreak/>
        <w:t>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xml:space="preserve">, ktoré sú predmetom procesu </w:t>
      </w:r>
      <w:commentRangeStart w:id="129"/>
      <w:r w:rsidRPr="0017594C">
        <w:rPr>
          <w:szCs w:val="19"/>
          <w:lang w:val="sk-SK"/>
        </w:rPr>
        <w:t>schvaľovania</w:t>
      </w:r>
      <w:commentRangeEnd w:id="129"/>
      <w:r w:rsidR="0064196F">
        <w:rPr>
          <w:rStyle w:val="Odkaznakomentr"/>
        </w:rPr>
        <w:commentReference w:id="129"/>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30" w:name="_Toc440375099"/>
      <w:r w:rsidRPr="0017594C">
        <w:rPr>
          <w:lang w:val="sk-SK"/>
        </w:rPr>
        <w:lastRenderedPageBreak/>
        <w:t>Spôsob vypracovania, odovzdávania a zadávania výstupov z odborného hodnotenia zo strany odborného hodnotiteľa</w:t>
      </w:r>
      <w:bookmarkEnd w:id="130"/>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31" w:name="_Toc440375100"/>
      <w:r w:rsidRPr="0017594C">
        <w:rPr>
          <w:lang w:val="sk-SK"/>
        </w:rPr>
        <w:t>Postupy uplatňované v prípadoch nezhody odborných hodnotiteľov</w:t>
      </w:r>
      <w:bookmarkEnd w:id="131"/>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w:t>
      </w:r>
      <w:r w:rsidRPr="0017594C">
        <w:rPr>
          <w:rFonts w:cs="Times New Roman"/>
          <w:sz w:val="19"/>
          <w:szCs w:val="48"/>
          <w:lang w:val="sk-SK"/>
        </w:rPr>
        <w:lastRenderedPageBreak/>
        <w:t xml:space="preserve">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32" w:name="_Toc440375101"/>
      <w:bookmarkStart w:id="133" w:name="_Toc413702946"/>
      <w:r w:rsidRPr="00B519B4">
        <w:rPr>
          <w:lang w:val="sk-SK"/>
        </w:rPr>
        <w:t>Overenie činnosti hodnotiteľov</w:t>
      </w:r>
      <w:bookmarkEnd w:id="132"/>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Pr="00630AAA"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1291BC1" w14:textId="4F4A0DB4" w:rsidR="0075585E" w:rsidRPr="0017594C" w:rsidRDefault="00C40419" w:rsidP="00550048">
      <w:pPr>
        <w:pStyle w:val="Bulletslevel2"/>
        <w:spacing w:after="120" w:line="288" w:lineRule="auto"/>
        <w:ind w:hanging="357"/>
        <w:jc w:val="both"/>
        <w:rPr>
          <w:lang w:val="sk-SK"/>
        </w:rPr>
      </w:pPr>
      <w:ins w:id="134" w:author="Autor">
        <w:r>
          <w:lastRenderedPageBreak/>
          <w:t>i</w:t>
        </w:r>
        <w:r w:rsidRPr="00D52730">
          <w:t>dentifikovanie neoprávnených výdavkov</w:t>
        </w:r>
        <w:r>
          <w:t xml:space="preserve"> - </w:t>
        </w:r>
      </w:ins>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del w:id="135" w:author="Autor">
        <w:r w:rsidR="00BF2201" w:rsidRPr="0017594C" w:rsidDel="00C40419">
          <w:rPr>
            <w:lang w:val="sk-SK"/>
          </w:rPr>
          <w:delText>;</w:delText>
        </w:r>
      </w:del>
      <w:ins w:id="136" w:author="Autor">
        <w:r w:rsidRPr="00C40419">
          <w:t xml:space="preserve"> </w:t>
        </w:r>
        <w:r w:rsidRPr="00D52730">
          <w:t>, vrátane vyčíslenia ich celkovej výšky a </w:t>
        </w:r>
        <w:commentRangeStart w:id="137"/>
        <w:r w:rsidRPr="00D52730">
          <w:t>odôvodnenia</w:t>
        </w:r>
        <w:r w:rsidRPr="0017594C">
          <w:rPr>
            <w:lang w:val="sk-SK"/>
          </w:rPr>
          <w:t>;</w:t>
        </w:r>
        <w:commentRangeEnd w:id="137"/>
        <w:r>
          <w:rPr>
            <w:rStyle w:val="Odkaznakomentr"/>
            <w:rFonts w:eastAsia="Times New Roman"/>
            <w:color w:val="auto"/>
            <w:lang w:val="en-US"/>
          </w:rPr>
          <w:commentReference w:id="137"/>
        </w:r>
      </w:ins>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38" w:name="_Toc440375102"/>
      <w:bookmarkEnd w:id="133"/>
      <w:r w:rsidRPr="0017594C">
        <w:rPr>
          <w:lang w:val="sk-SK"/>
        </w:rPr>
        <w:t>Účasť partnerov na odbornom hodnotení</w:t>
      </w:r>
      <w:bookmarkEnd w:id="13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39" w:name="_Toc440375103"/>
      <w:r w:rsidRPr="0017594C">
        <w:rPr>
          <w:lang w:val="sk-SK"/>
        </w:rPr>
        <w:lastRenderedPageBreak/>
        <w:t>Spôsob vyhodnotenia jednotlivých kritérií pre výber projektov</w:t>
      </w:r>
      <w:bookmarkEnd w:id="139"/>
    </w:p>
    <w:p w14:paraId="01291BCB" w14:textId="77777777" w:rsidR="001C4E68" w:rsidRPr="00B519B4" w:rsidRDefault="001C4E68" w:rsidP="008979DA">
      <w:pPr>
        <w:pStyle w:val="Nadpis2"/>
        <w:jc w:val="both"/>
        <w:rPr>
          <w:lang w:val="sk-SK"/>
        </w:rPr>
      </w:pPr>
      <w:bookmarkStart w:id="140" w:name="_Toc440375104"/>
      <w:r w:rsidRPr="0017594C">
        <w:rPr>
          <w:lang w:val="sk-SK"/>
        </w:rPr>
        <w:t xml:space="preserve">Hodnotiace </w:t>
      </w:r>
      <w:r w:rsidRPr="00B519B4">
        <w:rPr>
          <w:lang w:val="sk-SK"/>
        </w:rPr>
        <w:t>kritériá žiadosti o nenávratný finančný príspevok</w:t>
      </w:r>
      <w:bookmarkEnd w:id="140"/>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141" w:name="_Toc440375105"/>
      <w:r w:rsidRPr="0017594C">
        <w:rPr>
          <w:lang w:val="sk-SK"/>
        </w:rPr>
        <w:t>Spôsob vyhodnotenia jednotlivých kritérií pre výber projektov</w:t>
      </w:r>
      <w:bookmarkEnd w:id="141"/>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142"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142"/>
    </w:p>
    <w:p w14:paraId="01291BF3" w14:textId="77777777" w:rsidR="0059078B" w:rsidRDefault="0059078B" w:rsidP="0059078B">
      <w:pPr>
        <w:pStyle w:val="Nadpis3"/>
        <w:rPr>
          <w:lang w:val="sk-SK"/>
        </w:rPr>
      </w:pPr>
      <w:bookmarkStart w:id="143" w:name="_Toc440375107"/>
      <w:r>
        <w:rPr>
          <w:lang w:val="sk-SK"/>
        </w:rPr>
        <w:t>Vyhodnotenie horizontálneho princípu Udržateľný rozvoj</w:t>
      </w:r>
      <w:bookmarkEnd w:id="143"/>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144"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144"/>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145" w:name="_Toc440375109"/>
      <w:r>
        <w:rPr>
          <w:lang w:val="sk-SK"/>
        </w:rPr>
        <w:lastRenderedPageBreak/>
        <w:t>Prechodné a záverečné ustanovenia</w:t>
      </w:r>
      <w:bookmarkEnd w:id="145"/>
    </w:p>
    <w:p w14:paraId="632EC1E5" w14:textId="47B1B06B" w:rsidR="007D6AC4" w:rsidRPr="00582116" w:rsidRDefault="007D6AC4" w:rsidP="007D6AC4">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582116" w:rsidRDefault="007D6AC4" w:rsidP="00BE6D8A">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582116" w:rsidRDefault="007D6AC4">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Tieto prechodné ustanovenia ostávajú v platnosti a účinnosti pre operácie začaté do nadobudnutia účinnosti príručky pre hodnotiteľa, verzia č. 2.1 (01. 03. 2016). </w:t>
      </w:r>
    </w:p>
    <w:p w14:paraId="01291C2D" w14:textId="4869E435" w:rsidR="000671B0" w:rsidRDefault="007D6AC4" w:rsidP="001A639D">
      <w:pPr>
        <w:jc w:val="both"/>
        <w:rPr>
          <w:rFonts w:asciiTheme="minorHAnsi" w:hAnsiTheme="minorHAnsi" w:cstheme="minorHAnsi"/>
          <w:color w:val="243F60"/>
          <w:szCs w:val="19"/>
          <w:lang w:val="sk-SK"/>
        </w:rPr>
      </w:pPr>
      <w:r w:rsidRPr="00582116">
        <w:rPr>
          <w:rFonts w:cs="Arial"/>
          <w:sz w:val="18"/>
          <w:szCs w:val="18"/>
          <w:lang w:val="sk-SK" w:eastAsia="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582116">
        <w:rPr>
          <w:rFonts w:cs="Arial"/>
          <w:sz w:val="18"/>
          <w:szCs w:val="18"/>
          <w:lang w:val="sk-SK" w:eastAsia="sk-SK"/>
        </w:rPr>
        <w:t> </w:t>
      </w:r>
      <w:r w:rsidRPr="00582116">
        <w:rPr>
          <w:rFonts w:cs="Arial"/>
          <w:sz w:val="18"/>
          <w:szCs w:val="18"/>
          <w:lang w:val="sk-SK" w:eastAsia="sk-SK"/>
        </w:rPr>
        <w:t>do</w:t>
      </w:r>
      <w:r w:rsidR="00BE6D8A" w:rsidRPr="00582116">
        <w:rPr>
          <w:rFonts w:cs="Arial"/>
          <w:sz w:val="18"/>
          <w:szCs w:val="18"/>
          <w:lang w:val="sk-SK" w:eastAsia="sk-SK"/>
        </w:rPr>
        <w:t> </w:t>
      </w:r>
      <w:r w:rsidRPr="00582116">
        <w:rPr>
          <w:rFonts w:cs="Arial"/>
          <w:sz w:val="18"/>
          <w:szCs w:val="18"/>
          <w:lang w:val="sk-SK" w:eastAsia="sk-SK"/>
        </w:rPr>
        <w:t>31.</w:t>
      </w:r>
      <w:r w:rsidR="00BE6D8A" w:rsidRPr="00582116">
        <w:rPr>
          <w:rFonts w:cs="Arial"/>
          <w:sz w:val="18"/>
          <w:szCs w:val="18"/>
          <w:lang w:val="sk-SK" w:eastAsia="sk-SK"/>
        </w:rPr>
        <w:t> </w:t>
      </w:r>
      <w:r w:rsidRPr="00582116">
        <w:rPr>
          <w:rFonts w:cs="Arial"/>
          <w:sz w:val="18"/>
          <w:szCs w:val="18"/>
          <w:lang w:val="sk-SK" w:eastAsia="sk-SK"/>
        </w:rPr>
        <w:t xml:space="preserve">decembra 2015. </w:t>
      </w:r>
    </w:p>
    <w:p w14:paraId="049E0BC5" w14:textId="7B5BFB0D" w:rsidR="00632205" w:rsidRPr="0017594C" w:rsidRDefault="00632205" w:rsidP="00632205">
      <w:pPr>
        <w:pStyle w:val="Nadpis1"/>
        <w:ind w:left="426" w:hanging="426"/>
        <w:rPr>
          <w:lang w:val="sk-SK"/>
        </w:rPr>
      </w:pPr>
      <w:bookmarkStart w:id="146" w:name="_Toc440375110"/>
      <w:r>
        <w:rPr>
          <w:lang w:val="sk-SK"/>
        </w:rPr>
        <w:lastRenderedPageBreak/>
        <w:t>Prílohy</w:t>
      </w:r>
      <w:bookmarkEnd w:id="146"/>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9" w:author="Autor" w:initials="A">
    <w:p w14:paraId="245DFC2E" w14:textId="3CFA34F9" w:rsidR="00203B8A" w:rsidRPr="00AD4632" w:rsidRDefault="00203B8A">
      <w:pPr>
        <w:pStyle w:val="Textkomentra"/>
        <w:rPr>
          <w:lang w:val="sk-SK"/>
        </w:rPr>
      </w:pPr>
      <w:r w:rsidRPr="00AD4632">
        <w:rPr>
          <w:rStyle w:val="Odkaznakomentr"/>
          <w:lang w:val="sk-SK"/>
        </w:rPr>
        <w:annotationRef/>
      </w:r>
      <w:r w:rsidRPr="00AD4632">
        <w:rPr>
          <w:rFonts w:eastAsia="Calibri"/>
          <w:szCs w:val="22"/>
          <w:lang w:val="sk-SK"/>
        </w:rPr>
        <w:t xml:space="preserve">Ak sa počas odborného hodnotenie </w:t>
      </w:r>
      <w:r w:rsidRPr="00AD4632">
        <w:rPr>
          <w:rFonts w:eastAsia="Calibri"/>
          <w:szCs w:val="22"/>
          <w:highlight w:val="yellow"/>
          <w:lang w:val="sk-SK"/>
        </w:rPr>
        <w:t>NP</w:t>
      </w:r>
      <w:r w:rsidRPr="00AD4632">
        <w:rPr>
          <w:rFonts w:eastAsia="Calibri"/>
          <w:szCs w:val="22"/>
          <w:lang w:val="sk-SK"/>
        </w:rPr>
        <w:t xml:space="preserve"> zistí na základe</w:t>
      </w:r>
      <w:r>
        <w:rPr>
          <w:rFonts w:eastAsia="Calibri"/>
          <w:szCs w:val="22"/>
          <w:lang w:val="sk-SK"/>
        </w:rPr>
        <w:t xml:space="preserve"> </w:t>
      </w:r>
      <w:r w:rsidRPr="00C90033">
        <w:rPr>
          <w:rFonts w:eastAsia="Calibri"/>
          <w:szCs w:val="22"/>
          <w:highlight w:val="yellow"/>
          <w:lang w:val="sk-SK"/>
        </w:rPr>
        <w:t>písomnej</w:t>
      </w:r>
      <w:r w:rsidRPr="00AD4632">
        <w:rPr>
          <w:rFonts w:eastAsia="Calibri"/>
          <w:szCs w:val="22"/>
          <w:lang w:val="sk-SK"/>
        </w:rPr>
        <w:t xml:space="preserve"> požiadavky odborných hodnotiteľov, že na posúdenie splnenia odborného hodnotenia je potrebné poskytnúť zo strany žiadateľa doplňujúce informácie, RO pre OP EVS </w:t>
      </w:r>
      <w:r>
        <w:rPr>
          <w:rFonts w:eastAsia="Calibri"/>
          <w:szCs w:val="22"/>
          <w:lang w:val="sk-SK"/>
        </w:rPr>
        <w:t xml:space="preserve"> požiada</w:t>
      </w:r>
      <w:r w:rsidRPr="00AD4632">
        <w:rPr>
          <w:rFonts w:eastAsia="Calibri"/>
          <w:szCs w:val="22"/>
          <w:lang w:val="sk-SK"/>
        </w:rPr>
        <w:t xml:space="preserve"> o doplňujúce informácie </w:t>
      </w:r>
      <w:r>
        <w:rPr>
          <w:rFonts w:eastAsia="Calibri"/>
          <w:szCs w:val="22"/>
          <w:lang w:val="sk-SK"/>
        </w:rPr>
        <w:t>formou v</w:t>
      </w:r>
      <w:r w:rsidRPr="00AD4632">
        <w:rPr>
          <w:rFonts w:eastAsia="Calibri"/>
          <w:szCs w:val="22"/>
          <w:lang w:val="sk-SK"/>
        </w:rPr>
        <w:t>ýzv</w:t>
      </w:r>
      <w:r>
        <w:rPr>
          <w:rFonts w:eastAsia="Calibri"/>
          <w:szCs w:val="22"/>
          <w:lang w:val="sk-SK"/>
        </w:rPr>
        <w:t>y</w:t>
      </w:r>
      <w:r w:rsidRPr="00AD4632">
        <w:rPr>
          <w:rFonts w:eastAsia="Calibri"/>
          <w:szCs w:val="22"/>
          <w:lang w:val="sk-SK"/>
        </w:rPr>
        <w:t xml:space="preserve"> na doplnenie ŽoNFP (príloha č.xy</w:t>
      </w:r>
      <w:r>
        <w:rPr>
          <w:rFonts w:eastAsia="Calibri"/>
          <w:szCs w:val="22"/>
          <w:lang w:val="sk-SK"/>
        </w:rPr>
        <w:t>)</w:t>
      </w:r>
      <w:r w:rsidRPr="00AD4632">
        <w:rPr>
          <w:rFonts w:eastAsia="Calibri"/>
          <w:szCs w:val="22"/>
          <w:lang w:val="sk-SK"/>
        </w:rPr>
        <w:t>. Požadované údaje musia mať jasnú súvislosť s posúdením kritérií odborného hodnotenia. Je  plne v kompetencii RO pre OP EVS posúdenie oprávnenosti požiadavky odborných hodnotiteľov o doplňujúce informácie</w:t>
      </w:r>
      <w:r>
        <w:rPr>
          <w:rFonts w:eastAsia="Calibri"/>
          <w:szCs w:val="22"/>
          <w:lang w:val="sk-SK"/>
        </w:rPr>
        <w:t xml:space="preserve"> a môže tak urobiť aj v prípade, že požiadavku písomne predloží </w:t>
      </w:r>
      <w:r w:rsidRPr="00C90033">
        <w:rPr>
          <w:rFonts w:eastAsia="Calibri"/>
          <w:szCs w:val="22"/>
          <w:highlight w:val="yellow"/>
          <w:lang w:val="sk-SK"/>
        </w:rPr>
        <w:t>len jeden z odborných hodnotiteľov</w:t>
      </w:r>
      <w:r>
        <w:rPr>
          <w:rFonts w:eastAsia="Calibri"/>
          <w:szCs w:val="22"/>
          <w:lang w:val="sk-SK"/>
        </w:rPr>
        <w:t>.</w:t>
      </w:r>
      <w:r w:rsidRPr="00AD4632">
        <w:rPr>
          <w:rFonts w:eastAsia="Calibri"/>
          <w:szCs w:val="22"/>
          <w:lang w:val="sk-SK"/>
        </w:rPr>
        <w:t xml:space="preserve"> Súčasťou tejto výzvy môže byť aj vyžiadanie informácií/dokumentov, ktoré boli overované a mali byť dožiadané v rám</w:t>
      </w:r>
      <w:r>
        <w:rPr>
          <w:rFonts w:eastAsia="Calibri"/>
          <w:szCs w:val="22"/>
          <w:lang w:val="sk-SK"/>
        </w:rPr>
        <w:t>ci administratívneho overovania</w:t>
      </w:r>
      <w:r w:rsidRPr="00AD4632">
        <w:rPr>
          <w:rFonts w:eastAsia="Calibri"/>
          <w:szCs w:val="22"/>
          <w:lang w:val="sk-SK"/>
        </w:rPr>
        <w:t xml:space="preserve">. RO určí primeranú lehotu na doplnenie údajov, ktorá </w:t>
      </w:r>
      <w:r w:rsidRPr="009964DE">
        <w:rPr>
          <w:rFonts w:eastAsia="Calibri"/>
          <w:szCs w:val="22"/>
          <w:highlight w:val="yellow"/>
          <w:lang w:val="sk-SK"/>
        </w:rPr>
        <w:t>nesmie byť kratšia ako 5 pracovných dní.</w:t>
      </w:r>
    </w:p>
  </w:comment>
  <w:comment w:id="137" w:author="Autor" w:initials="A">
    <w:p w14:paraId="66FC8DBA" w14:textId="2467B93A" w:rsidR="00203B8A" w:rsidRDefault="00203B8A">
      <w:pPr>
        <w:pStyle w:val="Textkomentra"/>
      </w:pPr>
      <w:r>
        <w:rPr>
          <w:rStyle w:val="Odkaznakomentr"/>
        </w:rPr>
        <w:annotationRef/>
      </w:r>
      <w:r>
        <w:t xml:space="preserve">Kvôli dôrazu na to, že správne vyplnený hárok musí obsahovať aj </w:t>
      </w:r>
      <w:r w:rsidRPr="00C40419">
        <w:rPr>
          <w:highlight w:val="yellow"/>
        </w:rPr>
        <w:t>zdôvodnenie</w:t>
      </w:r>
      <w:r>
        <w:t xml:space="preserve"> zníženia žiadaného NFP.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5DFC2E" w15:done="0"/>
  <w15:commentEx w15:paraId="66FC8D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463EA" w14:textId="77777777" w:rsidR="00BA14E9" w:rsidRDefault="00BA14E9">
      <w:r>
        <w:separator/>
      </w:r>
    </w:p>
    <w:p w14:paraId="4859B7F6" w14:textId="77777777" w:rsidR="00BA14E9" w:rsidRDefault="00BA14E9"/>
  </w:endnote>
  <w:endnote w:type="continuationSeparator" w:id="0">
    <w:p w14:paraId="7249DC5F" w14:textId="77777777" w:rsidR="00BA14E9" w:rsidRDefault="00BA14E9">
      <w:r>
        <w:continuationSeparator/>
      </w:r>
    </w:p>
    <w:p w14:paraId="16980B7F" w14:textId="77777777" w:rsidR="00BA14E9" w:rsidRDefault="00BA14E9"/>
  </w:endnote>
  <w:endnote w:type="continuationNotice" w:id="1">
    <w:p w14:paraId="5DA22E11" w14:textId="77777777" w:rsidR="00BA14E9" w:rsidRDefault="00BA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203B8A" w:rsidRDefault="00203B8A">
        <w:pPr>
          <w:pStyle w:val="Pta"/>
          <w:jc w:val="center"/>
        </w:pPr>
        <w:r>
          <w:fldChar w:fldCharType="begin"/>
        </w:r>
        <w:r>
          <w:instrText xml:space="preserve"> PAGE   \* MERGEFORMAT </w:instrText>
        </w:r>
        <w:r>
          <w:fldChar w:fldCharType="separate"/>
        </w:r>
        <w:r w:rsidR="00EE1AD1">
          <w:rPr>
            <w:noProof/>
          </w:rPr>
          <w:t>1</w:t>
        </w:r>
        <w:r>
          <w:rPr>
            <w:noProof/>
          </w:rPr>
          <w:fldChar w:fldCharType="end"/>
        </w:r>
      </w:p>
    </w:sdtContent>
  </w:sdt>
  <w:p w14:paraId="01291C48" w14:textId="77777777" w:rsidR="00203B8A" w:rsidRPr="003530AF" w:rsidRDefault="00203B8A"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12751" w14:textId="77777777" w:rsidR="00BA14E9" w:rsidRDefault="00BA14E9">
      <w:r>
        <w:separator/>
      </w:r>
    </w:p>
    <w:p w14:paraId="57BE3022" w14:textId="77777777" w:rsidR="00BA14E9" w:rsidRDefault="00BA14E9"/>
  </w:footnote>
  <w:footnote w:type="continuationSeparator" w:id="0">
    <w:p w14:paraId="3779CCC9" w14:textId="77777777" w:rsidR="00BA14E9" w:rsidRDefault="00BA14E9">
      <w:r>
        <w:continuationSeparator/>
      </w:r>
    </w:p>
    <w:p w14:paraId="56B20A38" w14:textId="77777777" w:rsidR="00BA14E9" w:rsidRDefault="00BA14E9"/>
  </w:footnote>
  <w:footnote w:type="continuationNotice" w:id="1">
    <w:p w14:paraId="12229D23" w14:textId="77777777" w:rsidR="00BA14E9" w:rsidRDefault="00BA14E9"/>
  </w:footnote>
  <w:footnote w:id="2">
    <w:p w14:paraId="01291C49" w14:textId="77777777" w:rsidR="00203B8A" w:rsidRDefault="00203B8A"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203B8A" w:rsidRPr="00396022" w:rsidRDefault="00203B8A"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203B8A" w:rsidRPr="00396022" w:rsidRDefault="00203B8A"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203B8A" w:rsidRPr="00396022" w:rsidRDefault="00203B8A" w:rsidP="00933101">
      <w:pPr>
        <w:pStyle w:val="Textpoznmkypodiarou"/>
        <w:rPr>
          <w:lang w:val="sk-SK"/>
        </w:rPr>
      </w:pPr>
    </w:p>
  </w:footnote>
  <w:footnote w:id="5">
    <w:p w14:paraId="3CAEA9D5" w14:textId="38651606" w:rsidR="00203B8A" w:rsidRDefault="00203B8A"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203B8A" w:rsidRPr="00051EF8" w:rsidRDefault="00203B8A">
      <w:pPr>
        <w:pStyle w:val="Textpoznmkypodiarou"/>
        <w:rPr>
          <w:lang w:val="sk-SK"/>
        </w:rPr>
      </w:pPr>
      <w:r>
        <w:rPr>
          <w:lang w:val="sk-SK"/>
        </w:rPr>
        <w:t xml:space="preserve"> </w:t>
      </w:r>
    </w:p>
  </w:footnote>
  <w:footnote w:id="6">
    <w:p w14:paraId="01291C4D" w14:textId="77777777" w:rsidR="00203B8A" w:rsidRPr="00B70140" w:rsidRDefault="00203B8A"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203B8A" w:rsidRPr="00F66DEE" w:rsidRDefault="00203B8A"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203B8A" w:rsidRPr="0094663B" w:rsidRDefault="00203B8A"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321"/>
    <w:rsid w:val="00113530"/>
    <w:rsid w:val="00115138"/>
    <w:rsid w:val="0011686E"/>
    <w:rsid w:val="0011692E"/>
    <w:rsid w:val="001206DF"/>
    <w:rsid w:val="001219F9"/>
    <w:rsid w:val="0012336B"/>
    <w:rsid w:val="001259C9"/>
    <w:rsid w:val="00127804"/>
    <w:rsid w:val="001303E2"/>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710"/>
    <w:rsid w:val="00202AE7"/>
    <w:rsid w:val="00203B8A"/>
    <w:rsid w:val="00204718"/>
    <w:rsid w:val="002066F3"/>
    <w:rsid w:val="00206BFD"/>
    <w:rsid w:val="0020794B"/>
    <w:rsid w:val="00207FCC"/>
    <w:rsid w:val="00210E5E"/>
    <w:rsid w:val="002123D9"/>
    <w:rsid w:val="00213203"/>
    <w:rsid w:val="0021484E"/>
    <w:rsid w:val="00220042"/>
    <w:rsid w:val="00222024"/>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0DD0"/>
    <w:rsid w:val="002A24CF"/>
    <w:rsid w:val="002A2D62"/>
    <w:rsid w:val="002A3375"/>
    <w:rsid w:val="002A5C4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61D4"/>
    <w:rsid w:val="00302CCC"/>
    <w:rsid w:val="003038D5"/>
    <w:rsid w:val="00304828"/>
    <w:rsid w:val="003053DA"/>
    <w:rsid w:val="00306E7D"/>
    <w:rsid w:val="00310E5D"/>
    <w:rsid w:val="00311FB3"/>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577A"/>
    <w:rsid w:val="00816111"/>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7DF7"/>
    <w:rsid w:val="009715E5"/>
    <w:rsid w:val="00972E25"/>
    <w:rsid w:val="00972FA1"/>
    <w:rsid w:val="00972FAD"/>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5D0D"/>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B47"/>
    <w:rsid w:val="00A50C36"/>
    <w:rsid w:val="00A51690"/>
    <w:rsid w:val="00A56835"/>
    <w:rsid w:val="00A570A0"/>
    <w:rsid w:val="00A57DE5"/>
    <w:rsid w:val="00A60723"/>
    <w:rsid w:val="00A614B6"/>
    <w:rsid w:val="00A6397F"/>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3040"/>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BBB"/>
    <w:rsid w:val="00CC5840"/>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6E94"/>
    <w:rsid w:val="00D776E7"/>
    <w:rsid w:val="00D77839"/>
    <w:rsid w:val="00D80BB5"/>
    <w:rsid w:val="00D8141B"/>
    <w:rsid w:val="00D8315B"/>
    <w:rsid w:val="00D84188"/>
    <w:rsid w:val="00D86BF2"/>
    <w:rsid w:val="00D90721"/>
    <w:rsid w:val="00D917E9"/>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6DA9"/>
    <w:rsid w:val="00F076BF"/>
    <w:rsid w:val="00F07CEC"/>
    <w:rsid w:val="00F13B33"/>
    <w:rsid w:val="00F14EDA"/>
    <w:rsid w:val="00F1784D"/>
    <w:rsid w:val="00F17F4C"/>
    <w:rsid w:val="00F21410"/>
    <w:rsid w:val="00F25492"/>
    <w:rsid w:val="00F2676F"/>
    <w:rsid w:val="00F267C9"/>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769"/>
    <w:rsid w:val="00FC5FA1"/>
    <w:rsid w:val="00FD0CB6"/>
    <w:rsid w:val="00FE07E4"/>
    <w:rsid w:val="00FE08AC"/>
    <w:rsid w:val="00FE199B"/>
    <w:rsid w:val="00FE2274"/>
    <w:rsid w:val="00FE3A2A"/>
    <w:rsid w:val="00FE46AF"/>
    <w:rsid w:val="00FE4D9A"/>
    <w:rsid w:val="00FE500E"/>
    <w:rsid w:val="00FE5461"/>
    <w:rsid w:val="00FE5BEA"/>
    <w:rsid w:val="00FE6D81"/>
    <w:rsid w:val="00FE76C3"/>
    <w:rsid w:val="00FE798A"/>
    <w:rsid w:val="00FE7FD9"/>
    <w:rsid w:val="00FF0CF6"/>
    <w:rsid w:val="00FF20E3"/>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ko@vla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rtnerskadohoda.gov.sk" TargetMode="External"/><Relationship Id="rId5" Type="http://schemas.openxmlformats.org/officeDocument/2006/relationships/styles" Target="styles.xml"/><Relationship Id="rId15" Type="http://schemas.openxmlformats.org/officeDocument/2006/relationships/hyperlink" Target="http://www.crz.gov.sk"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10636</Words>
  <Characters>60627</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2017-05-12T08:09:00Z</dcterms:created>
  <dcterms:modified xsi:type="dcterms:W3CDTF">2017-05-12T08:30:00Z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